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2A9" w:rsidRPr="00FF52A9" w:rsidRDefault="0086171F" w:rsidP="00FF52A9">
      <w:pPr>
        <w:spacing w:line="240" w:lineRule="auto"/>
        <w:jc w:val="left"/>
        <w:rPr>
          <w:b/>
          <w:bCs/>
          <w:lang w:val="id-ID"/>
        </w:rPr>
      </w:pPr>
      <w:bookmarkStart w:id="0" w:name="_GoBack"/>
      <w:bookmarkEnd w:id="0"/>
      <w:r w:rsidRPr="00FF52A9">
        <w:rPr>
          <w:b/>
          <w:bCs/>
          <w:sz w:val="32"/>
          <w:szCs w:val="32"/>
        </w:rPr>
        <w:tab/>
      </w:r>
    </w:p>
    <w:p w:rsidR="00667935" w:rsidRPr="00FF52A9" w:rsidRDefault="00E57D9E">
      <w:pPr>
        <w:spacing w:line="240" w:lineRule="auto"/>
        <w:jc w:val="right"/>
        <w:rPr>
          <w:b/>
          <w:bCs/>
          <w:sz w:val="32"/>
          <w:szCs w:val="32"/>
        </w:rPr>
      </w:pPr>
      <w:r>
        <w:rPr>
          <w:b/>
          <w:bCs/>
          <w:noProof/>
          <w:sz w:val="32"/>
          <w:szCs w:val="32"/>
        </w:rPr>
        <mc:AlternateContent>
          <mc:Choice Requires="wpg">
            <w:drawing>
              <wp:anchor distT="0" distB="0" distL="114300" distR="114300" simplePos="0" relativeHeight="251656704" behindDoc="0" locked="0" layoutInCell="1" allowOverlap="1">
                <wp:simplePos x="0" y="0"/>
                <wp:positionH relativeFrom="column">
                  <wp:posOffset>2185670</wp:posOffset>
                </wp:positionH>
                <wp:positionV relativeFrom="paragraph">
                  <wp:posOffset>203200</wp:posOffset>
                </wp:positionV>
                <wp:extent cx="1367790" cy="844550"/>
                <wp:effectExtent l="13970" t="88900" r="18415" b="38100"/>
                <wp:wrapNone/>
                <wp:docPr id="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7790" cy="844550"/>
                          <a:chOff x="2879" y="367"/>
                          <a:chExt cx="698" cy="489"/>
                        </a:xfrm>
                      </wpg:grpSpPr>
                      <wpg:grpSp>
                        <wpg:cNvPr id="3" name="Group 33"/>
                        <wpg:cNvGrpSpPr>
                          <a:grpSpLocks/>
                        </wpg:cNvGrpSpPr>
                        <wpg:grpSpPr bwMode="auto">
                          <a:xfrm>
                            <a:off x="2879" y="425"/>
                            <a:ext cx="698" cy="431"/>
                            <a:chOff x="1961" y="1679"/>
                            <a:chExt cx="1838" cy="1023"/>
                          </a:xfrm>
                        </wpg:grpSpPr>
                        <wps:wsp>
                          <wps:cNvPr id="4" name="Freeform 34"/>
                          <wps:cNvSpPr>
                            <a:spLocks/>
                          </wps:cNvSpPr>
                          <wps:spPr bwMode="auto">
                            <a:xfrm>
                              <a:off x="1961" y="1679"/>
                              <a:ext cx="1838" cy="980"/>
                            </a:xfrm>
                            <a:custGeom>
                              <a:avLst/>
                              <a:gdLst>
                                <a:gd name="T0" fmla="*/ 1178 w 2136"/>
                                <a:gd name="T1" fmla="*/ 2379 h 2385"/>
                                <a:gd name="T2" fmla="*/ 1336 w 2136"/>
                                <a:gd name="T3" fmla="*/ 2347 h 2385"/>
                                <a:gd name="T4" fmla="*/ 1484 w 2136"/>
                                <a:gd name="T5" fmla="*/ 2292 h 2385"/>
                                <a:gd name="T6" fmla="*/ 1622 w 2136"/>
                                <a:gd name="T7" fmla="*/ 2213 h 2385"/>
                                <a:gd name="T8" fmla="*/ 1747 w 2136"/>
                                <a:gd name="T9" fmla="*/ 2113 h 2385"/>
                                <a:gd name="T10" fmla="*/ 1859 w 2136"/>
                                <a:gd name="T11" fmla="*/ 1994 h 2385"/>
                                <a:gd name="T12" fmla="*/ 1953 w 2136"/>
                                <a:gd name="T13" fmla="*/ 1860 h 2385"/>
                                <a:gd name="T14" fmla="*/ 2030 w 2136"/>
                                <a:gd name="T15" fmla="*/ 1710 h 2385"/>
                                <a:gd name="T16" fmla="*/ 2088 w 2136"/>
                                <a:gd name="T17" fmla="*/ 1548 h 2385"/>
                                <a:gd name="T18" fmla="*/ 2124 w 2136"/>
                                <a:gd name="T19" fmla="*/ 1376 h 2385"/>
                                <a:gd name="T20" fmla="*/ 2136 w 2136"/>
                                <a:gd name="T21" fmla="*/ 1194 h 2385"/>
                                <a:gd name="T22" fmla="*/ 2124 w 2136"/>
                                <a:gd name="T23" fmla="*/ 1012 h 2385"/>
                                <a:gd name="T24" fmla="*/ 2088 w 2136"/>
                                <a:gd name="T25" fmla="*/ 838 h 2385"/>
                                <a:gd name="T26" fmla="*/ 2030 w 2136"/>
                                <a:gd name="T27" fmla="*/ 676 h 2385"/>
                                <a:gd name="T28" fmla="*/ 1953 w 2136"/>
                                <a:gd name="T29" fmla="*/ 526 h 2385"/>
                                <a:gd name="T30" fmla="*/ 1859 w 2136"/>
                                <a:gd name="T31" fmla="*/ 391 h 2385"/>
                                <a:gd name="T32" fmla="*/ 1747 w 2136"/>
                                <a:gd name="T33" fmla="*/ 273 h 2385"/>
                                <a:gd name="T34" fmla="*/ 1622 w 2136"/>
                                <a:gd name="T35" fmla="*/ 173 h 2385"/>
                                <a:gd name="T36" fmla="*/ 1484 w 2136"/>
                                <a:gd name="T37" fmla="*/ 93 h 2385"/>
                                <a:gd name="T38" fmla="*/ 1336 w 2136"/>
                                <a:gd name="T39" fmla="*/ 38 h 2385"/>
                                <a:gd name="T40" fmla="*/ 1178 w 2136"/>
                                <a:gd name="T41" fmla="*/ 6 h 2385"/>
                                <a:gd name="T42" fmla="*/ 1014 w 2136"/>
                                <a:gd name="T43" fmla="*/ 1 h 2385"/>
                                <a:gd name="T44" fmla="*/ 853 w 2136"/>
                                <a:gd name="T45" fmla="*/ 25 h 2385"/>
                                <a:gd name="T46" fmla="*/ 701 w 2136"/>
                                <a:gd name="T47" fmla="*/ 73 h 2385"/>
                                <a:gd name="T48" fmla="*/ 559 w 2136"/>
                                <a:gd name="T49" fmla="*/ 144 h 2385"/>
                                <a:gd name="T50" fmla="*/ 429 w 2136"/>
                                <a:gd name="T51" fmla="*/ 237 h 2385"/>
                                <a:gd name="T52" fmla="*/ 314 w 2136"/>
                                <a:gd name="T53" fmla="*/ 349 h 2385"/>
                                <a:gd name="T54" fmla="*/ 212 w 2136"/>
                                <a:gd name="T55" fmla="*/ 479 h 2385"/>
                                <a:gd name="T56" fmla="*/ 129 w 2136"/>
                                <a:gd name="T57" fmla="*/ 625 h 2385"/>
                                <a:gd name="T58" fmla="*/ 65 w 2136"/>
                                <a:gd name="T59" fmla="*/ 783 h 2385"/>
                                <a:gd name="T60" fmla="*/ 22 w 2136"/>
                                <a:gd name="T61" fmla="*/ 953 h 2385"/>
                                <a:gd name="T62" fmla="*/ 1 w 2136"/>
                                <a:gd name="T63" fmla="*/ 1132 h 2385"/>
                                <a:gd name="T64" fmla="*/ 6 w 2136"/>
                                <a:gd name="T65" fmla="*/ 1315 h 2385"/>
                                <a:gd name="T66" fmla="*/ 34 w 2136"/>
                                <a:gd name="T67" fmla="*/ 1491 h 2385"/>
                                <a:gd name="T68" fmla="*/ 84 w 2136"/>
                                <a:gd name="T69" fmla="*/ 1657 h 2385"/>
                                <a:gd name="T70" fmla="*/ 155 w 2136"/>
                                <a:gd name="T71" fmla="*/ 1811 h 2385"/>
                                <a:gd name="T72" fmla="*/ 244 w 2136"/>
                                <a:gd name="T73" fmla="*/ 1951 h 2385"/>
                                <a:gd name="T74" fmla="*/ 350 w 2136"/>
                                <a:gd name="T75" fmla="*/ 2075 h 2385"/>
                                <a:gd name="T76" fmla="*/ 471 w 2136"/>
                                <a:gd name="T77" fmla="*/ 2181 h 2385"/>
                                <a:gd name="T78" fmla="*/ 606 w 2136"/>
                                <a:gd name="T79" fmla="*/ 2267 h 2385"/>
                                <a:gd name="T80" fmla="*/ 751 w 2136"/>
                                <a:gd name="T81" fmla="*/ 2331 h 2385"/>
                                <a:gd name="T82" fmla="*/ 906 w 2136"/>
                                <a:gd name="T83" fmla="*/ 2371 h 2385"/>
                                <a:gd name="T84" fmla="*/ 1069 w 2136"/>
                                <a:gd name="T85" fmla="*/ 2385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000000"/>
                            </a:solidFill>
                            <a:ln w="9525">
                              <a:solidFill>
                                <a:srgbClr val="000066"/>
                              </a:solidFill>
                              <a:round/>
                              <a:headEnd/>
                              <a:tailEnd/>
                            </a:ln>
                          </wps:spPr>
                          <wps:bodyPr rot="0" vert="horz" wrap="square" lIns="91440" tIns="45720" rIns="91440" bIns="45720" anchor="t" anchorCtr="0" upright="1">
                            <a:noAutofit/>
                          </wps:bodyPr>
                        </wps:wsp>
                        <wps:wsp>
                          <wps:cNvPr id="5" name="Freeform 35"/>
                          <wps:cNvSpPr>
                            <a:spLocks/>
                          </wps:cNvSpPr>
                          <wps:spPr bwMode="auto">
                            <a:xfrm>
                              <a:off x="2021" y="1737"/>
                              <a:ext cx="1730" cy="857"/>
                            </a:xfrm>
                            <a:custGeom>
                              <a:avLst/>
                              <a:gdLst>
                                <a:gd name="T0" fmla="*/ 1178 w 2136"/>
                                <a:gd name="T1" fmla="*/ 2379 h 2385"/>
                                <a:gd name="T2" fmla="*/ 1336 w 2136"/>
                                <a:gd name="T3" fmla="*/ 2347 h 2385"/>
                                <a:gd name="T4" fmla="*/ 1484 w 2136"/>
                                <a:gd name="T5" fmla="*/ 2292 h 2385"/>
                                <a:gd name="T6" fmla="*/ 1622 w 2136"/>
                                <a:gd name="T7" fmla="*/ 2213 h 2385"/>
                                <a:gd name="T8" fmla="*/ 1747 w 2136"/>
                                <a:gd name="T9" fmla="*/ 2113 h 2385"/>
                                <a:gd name="T10" fmla="*/ 1859 w 2136"/>
                                <a:gd name="T11" fmla="*/ 1994 h 2385"/>
                                <a:gd name="T12" fmla="*/ 1953 w 2136"/>
                                <a:gd name="T13" fmla="*/ 1860 h 2385"/>
                                <a:gd name="T14" fmla="*/ 2030 w 2136"/>
                                <a:gd name="T15" fmla="*/ 1710 h 2385"/>
                                <a:gd name="T16" fmla="*/ 2088 w 2136"/>
                                <a:gd name="T17" fmla="*/ 1548 h 2385"/>
                                <a:gd name="T18" fmla="*/ 2124 w 2136"/>
                                <a:gd name="T19" fmla="*/ 1376 h 2385"/>
                                <a:gd name="T20" fmla="*/ 2136 w 2136"/>
                                <a:gd name="T21" fmla="*/ 1194 h 2385"/>
                                <a:gd name="T22" fmla="*/ 2124 w 2136"/>
                                <a:gd name="T23" fmla="*/ 1012 h 2385"/>
                                <a:gd name="T24" fmla="*/ 2088 w 2136"/>
                                <a:gd name="T25" fmla="*/ 838 h 2385"/>
                                <a:gd name="T26" fmla="*/ 2030 w 2136"/>
                                <a:gd name="T27" fmla="*/ 676 h 2385"/>
                                <a:gd name="T28" fmla="*/ 1953 w 2136"/>
                                <a:gd name="T29" fmla="*/ 526 h 2385"/>
                                <a:gd name="T30" fmla="*/ 1859 w 2136"/>
                                <a:gd name="T31" fmla="*/ 391 h 2385"/>
                                <a:gd name="T32" fmla="*/ 1747 w 2136"/>
                                <a:gd name="T33" fmla="*/ 273 h 2385"/>
                                <a:gd name="T34" fmla="*/ 1622 w 2136"/>
                                <a:gd name="T35" fmla="*/ 173 h 2385"/>
                                <a:gd name="T36" fmla="*/ 1484 w 2136"/>
                                <a:gd name="T37" fmla="*/ 93 h 2385"/>
                                <a:gd name="T38" fmla="*/ 1336 w 2136"/>
                                <a:gd name="T39" fmla="*/ 38 h 2385"/>
                                <a:gd name="T40" fmla="*/ 1178 w 2136"/>
                                <a:gd name="T41" fmla="*/ 6 h 2385"/>
                                <a:gd name="T42" fmla="*/ 1014 w 2136"/>
                                <a:gd name="T43" fmla="*/ 1 h 2385"/>
                                <a:gd name="T44" fmla="*/ 853 w 2136"/>
                                <a:gd name="T45" fmla="*/ 25 h 2385"/>
                                <a:gd name="T46" fmla="*/ 701 w 2136"/>
                                <a:gd name="T47" fmla="*/ 73 h 2385"/>
                                <a:gd name="T48" fmla="*/ 559 w 2136"/>
                                <a:gd name="T49" fmla="*/ 144 h 2385"/>
                                <a:gd name="T50" fmla="*/ 429 w 2136"/>
                                <a:gd name="T51" fmla="*/ 237 h 2385"/>
                                <a:gd name="T52" fmla="*/ 314 w 2136"/>
                                <a:gd name="T53" fmla="*/ 349 h 2385"/>
                                <a:gd name="T54" fmla="*/ 212 w 2136"/>
                                <a:gd name="T55" fmla="*/ 479 h 2385"/>
                                <a:gd name="T56" fmla="*/ 129 w 2136"/>
                                <a:gd name="T57" fmla="*/ 625 h 2385"/>
                                <a:gd name="T58" fmla="*/ 65 w 2136"/>
                                <a:gd name="T59" fmla="*/ 783 h 2385"/>
                                <a:gd name="T60" fmla="*/ 22 w 2136"/>
                                <a:gd name="T61" fmla="*/ 953 h 2385"/>
                                <a:gd name="T62" fmla="*/ 1 w 2136"/>
                                <a:gd name="T63" fmla="*/ 1132 h 2385"/>
                                <a:gd name="T64" fmla="*/ 6 w 2136"/>
                                <a:gd name="T65" fmla="*/ 1315 h 2385"/>
                                <a:gd name="T66" fmla="*/ 34 w 2136"/>
                                <a:gd name="T67" fmla="*/ 1491 h 2385"/>
                                <a:gd name="T68" fmla="*/ 84 w 2136"/>
                                <a:gd name="T69" fmla="*/ 1657 h 2385"/>
                                <a:gd name="T70" fmla="*/ 155 w 2136"/>
                                <a:gd name="T71" fmla="*/ 1811 h 2385"/>
                                <a:gd name="T72" fmla="*/ 244 w 2136"/>
                                <a:gd name="T73" fmla="*/ 1951 h 2385"/>
                                <a:gd name="T74" fmla="*/ 350 w 2136"/>
                                <a:gd name="T75" fmla="*/ 2075 h 2385"/>
                                <a:gd name="T76" fmla="*/ 471 w 2136"/>
                                <a:gd name="T77" fmla="*/ 2181 h 2385"/>
                                <a:gd name="T78" fmla="*/ 606 w 2136"/>
                                <a:gd name="T79" fmla="*/ 2267 h 2385"/>
                                <a:gd name="T80" fmla="*/ 751 w 2136"/>
                                <a:gd name="T81" fmla="*/ 2331 h 2385"/>
                                <a:gd name="T82" fmla="*/ 906 w 2136"/>
                                <a:gd name="T83" fmla="*/ 2371 h 2385"/>
                                <a:gd name="T84" fmla="*/ 1069 w 2136"/>
                                <a:gd name="T85" fmla="*/ 2385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36"/>
                          <wps:cNvSpPr>
                            <a:spLocks/>
                          </wps:cNvSpPr>
                          <wps:spPr bwMode="auto">
                            <a:xfrm>
                              <a:off x="2079" y="1963"/>
                              <a:ext cx="429" cy="173"/>
                            </a:xfrm>
                            <a:custGeom>
                              <a:avLst/>
                              <a:gdLst>
                                <a:gd name="T0" fmla="*/ 483 w 483"/>
                                <a:gd name="T1" fmla="*/ 56 h 478"/>
                                <a:gd name="T2" fmla="*/ 461 w 483"/>
                                <a:gd name="T3" fmla="*/ 54 h 478"/>
                                <a:gd name="T4" fmla="*/ 439 w 483"/>
                                <a:gd name="T5" fmla="*/ 51 h 478"/>
                                <a:gd name="T6" fmla="*/ 417 w 483"/>
                                <a:gd name="T7" fmla="*/ 47 h 478"/>
                                <a:gd name="T8" fmla="*/ 395 w 483"/>
                                <a:gd name="T9" fmla="*/ 45 h 478"/>
                                <a:gd name="T10" fmla="*/ 374 w 483"/>
                                <a:gd name="T11" fmla="*/ 41 h 478"/>
                                <a:gd name="T12" fmla="*/ 352 w 483"/>
                                <a:gd name="T13" fmla="*/ 39 h 478"/>
                                <a:gd name="T14" fmla="*/ 330 w 483"/>
                                <a:gd name="T15" fmla="*/ 35 h 478"/>
                                <a:gd name="T16" fmla="*/ 309 w 483"/>
                                <a:gd name="T17" fmla="*/ 31 h 478"/>
                                <a:gd name="T18" fmla="*/ 288 w 483"/>
                                <a:gd name="T19" fmla="*/ 28 h 478"/>
                                <a:gd name="T20" fmla="*/ 266 w 483"/>
                                <a:gd name="T21" fmla="*/ 24 h 478"/>
                                <a:gd name="T22" fmla="*/ 245 w 483"/>
                                <a:gd name="T23" fmla="*/ 20 h 478"/>
                                <a:gd name="T24" fmla="*/ 225 w 483"/>
                                <a:gd name="T25" fmla="*/ 17 h 478"/>
                                <a:gd name="T26" fmla="*/ 204 w 483"/>
                                <a:gd name="T27" fmla="*/ 13 h 478"/>
                                <a:gd name="T28" fmla="*/ 183 w 483"/>
                                <a:gd name="T29" fmla="*/ 8 h 478"/>
                                <a:gd name="T30" fmla="*/ 163 w 483"/>
                                <a:gd name="T31" fmla="*/ 4 h 478"/>
                                <a:gd name="T32" fmla="*/ 142 w 483"/>
                                <a:gd name="T33" fmla="*/ 0 h 478"/>
                                <a:gd name="T34" fmla="*/ 113 w 483"/>
                                <a:gd name="T35" fmla="*/ 54 h 478"/>
                                <a:gd name="T36" fmla="*/ 87 w 483"/>
                                <a:gd name="T37" fmla="*/ 109 h 478"/>
                                <a:gd name="T38" fmla="*/ 65 w 483"/>
                                <a:gd name="T39" fmla="*/ 165 h 478"/>
                                <a:gd name="T40" fmla="*/ 45 w 483"/>
                                <a:gd name="T41" fmla="*/ 226 h 478"/>
                                <a:gd name="T42" fmla="*/ 29 w 483"/>
                                <a:gd name="T43" fmla="*/ 286 h 478"/>
                                <a:gd name="T44" fmla="*/ 15 w 483"/>
                                <a:gd name="T45" fmla="*/ 349 h 478"/>
                                <a:gd name="T46" fmla="*/ 5 w 483"/>
                                <a:gd name="T47" fmla="*/ 413 h 478"/>
                                <a:gd name="T48" fmla="*/ 0 w 483"/>
                                <a:gd name="T49" fmla="*/ 478 h 478"/>
                                <a:gd name="T50" fmla="*/ 446 w 483"/>
                                <a:gd name="T51" fmla="*/ 478 h 478"/>
                                <a:gd name="T52" fmla="*/ 448 w 483"/>
                                <a:gd name="T53" fmla="*/ 424 h 478"/>
                                <a:gd name="T54" fmla="*/ 450 w 483"/>
                                <a:gd name="T55" fmla="*/ 370 h 478"/>
                                <a:gd name="T56" fmla="*/ 454 w 483"/>
                                <a:gd name="T57" fmla="*/ 317 h 478"/>
                                <a:gd name="T58" fmla="*/ 458 w 483"/>
                                <a:gd name="T59" fmla="*/ 263 h 478"/>
                                <a:gd name="T60" fmla="*/ 462 w 483"/>
                                <a:gd name="T61" fmla="*/ 211 h 478"/>
                                <a:gd name="T62" fmla="*/ 469 w 483"/>
                                <a:gd name="T63" fmla="*/ 158 h 478"/>
                                <a:gd name="T64" fmla="*/ 476 w 483"/>
                                <a:gd name="T65" fmla="*/ 106 h 478"/>
                                <a:gd name="T66" fmla="*/ 483 w 483"/>
                                <a:gd name="T67" fmla="*/ 56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3" h="478">
                                  <a:moveTo>
                                    <a:pt x="483" y="56"/>
                                  </a:moveTo>
                                  <a:lnTo>
                                    <a:pt x="461" y="54"/>
                                  </a:lnTo>
                                  <a:lnTo>
                                    <a:pt x="439" y="51"/>
                                  </a:lnTo>
                                  <a:lnTo>
                                    <a:pt x="417" y="47"/>
                                  </a:lnTo>
                                  <a:lnTo>
                                    <a:pt x="395" y="45"/>
                                  </a:lnTo>
                                  <a:lnTo>
                                    <a:pt x="374" y="41"/>
                                  </a:lnTo>
                                  <a:lnTo>
                                    <a:pt x="352" y="39"/>
                                  </a:lnTo>
                                  <a:lnTo>
                                    <a:pt x="330" y="35"/>
                                  </a:lnTo>
                                  <a:lnTo>
                                    <a:pt x="309" y="31"/>
                                  </a:lnTo>
                                  <a:lnTo>
                                    <a:pt x="288" y="28"/>
                                  </a:lnTo>
                                  <a:lnTo>
                                    <a:pt x="266" y="24"/>
                                  </a:lnTo>
                                  <a:lnTo>
                                    <a:pt x="245" y="20"/>
                                  </a:lnTo>
                                  <a:lnTo>
                                    <a:pt x="225" y="17"/>
                                  </a:lnTo>
                                  <a:lnTo>
                                    <a:pt x="204" y="13"/>
                                  </a:lnTo>
                                  <a:lnTo>
                                    <a:pt x="183" y="8"/>
                                  </a:lnTo>
                                  <a:lnTo>
                                    <a:pt x="163" y="4"/>
                                  </a:lnTo>
                                  <a:lnTo>
                                    <a:pt x="142" y="0"/>
                                  </a:lnTo>
                                  <a:lnTo>
                                    <a:pt x="113" y="54"/>
                                  </a:lnTo>
                                  <a:lnTo>
                                    <a:pt x="87" y="109"/>
                                  </a:lnTo>
                                  <a:lnTo>
                                    <a:pt x="65" y="165"/>
                                  </a:lnTo>
                                  <a:lnTo>
                                    <a:pt x="45" y="226"/>
                                  </a:lnTo>
                                  <a:lnTo>
                                    <a:pt x="29" y="286"/>
                                  </a:lnTo>
                                  <a:lnTo>
                                    <a:pt x="15" y="349"/>
                                  </a:lnTo>
                                  <a:lnTo>
                                    <a:pt x="5" y="413"/>
                                  </a:lnTo>
                                  <a:lnTo>
                                    <a:pt x="0" y="478"/>
                                  </a:lnTo>
                                  <a:lnTo>
                                    <a:pt x="446" y="478"/>
                                  </a:lnTo>
                                  <a:lnTo>
                                    <a:pt x="448" y="424"/>
                                  </a:lnTo>
                                  <a:lnTo>
                                    <a:pt x="450" y="370"/>
                                  </a:lnTo>
                                  <a:lnTo>
                                    <a:pt x="454" y="317"/>
                                  </a:lnTo>
                                  <a:lnTo>
                                    <a:pt x="458" y="263"/>
                                  </a:lnTo>
                                  <a:lnTo>
                                    <a:pt x="462" y="211"/>
                                  </a:lnTo>
                                  <a:lnTo>
                                    <a:pt x="469" y="158"/>
                                  </a:lnTo>
                                  <a:lnTo>
                                    <a:pt x="476" y="106"/>
                                  </a:lnTo>
                                  <a:lnTo>
                                    <a:pt x="483" y="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37"/>
                          <wps:cNvSpPr>
                            <a:spLocks/>
                          </wps:cNvSpPr>
                          <wps:spPr bwMode="auto">
                            <a:xfrm>
                              <a:off x="2281" y="1805"/>
                              <a:ext cx="365" cy="128"/>
                            </a:xfrm>
                            <a:custGeom>
                              <a:avLst/>
                              <a:gdLst>
                                <a:gd name="T0" fmla="*/ 412 w 412"/>
                                <a:gd name="T1" fmla="*/ 0 h 359"/>
                                <a:gd name="T2" fmla="*/ 383 w 412"/>
                                <a:gd name="T3" fmla="*/ 11 h 359"/>
                                <a:gd name="T4" fmla="*/ 353 w 412"/>
                                <a:gd name="T5" fmla="*/ 25 h 359"/>
                                <a:gd name="T6" fmla="*/ 325 w 412"/>
                                <a:gd name="T7" fmla="*/ 39 h 359"/>
                                <a:gd name="T8" fmla="*/ 297 w 412"/>
                                <a:gd name="T9" fmla="*/ 55 h 359"/>
                                <a:gd name="T10" fmla="*/ 269 w 412"/>
                                <a:gd name="T11" fmla="*/ 72 h 359"/>
                                <a:gd name="T12" fmla="*/ 241 w 412"/>
                                <a:gd name="T13" fmla="*/ 91 h 359"/>
                                <a:gd name="T14" fmla="*/ 213 w 412"/>
                                <a:gd name="T15" fmla="*/ 109 h 359"/>
                                <a:gd name="T16" fmla="*/ 187 w 412"/>
                                <a:gd name="T17" fmla="*/ 130 h 359"/>
                                <a:gd name="T18" fmla="*/ 161 w 412"/>
                                <a:gd name="T19" fmla="*/ 151 h 359"/>
                                <a:gd name="T20" fmla="*/ 135 w 412"/>
                                <a:gd name="T21" fmla="*/ 173 h 359"/>
                                <a:gd name="T22" fmla="*/ 111 w 412"/>
                                <a:gd name="T23" fmla="*/ 195 h 359"/>
                                <a:gd name="T24" fmla="*/ 87 w 412"/>
                                <a:gd name="T25" fmla="*/ 219 h 359"/>
                                <a:gd name="T26" fmla="*/ 64 w 412"/>
                                <a:gd name="T27" fmla="*/ 243 h 359"/>
                                <a:gd name="T28" fmla="*/ 42 w 412"/>
                                <a:gd name="T29" fmla="*/ 268 h 359"/>
                                <a:gd name="T30" fmla="*/ 20 w 412"/>
                                <a:gd name="T31" fmla="*/ 293 h 359"/>
                                <a:gd name="T32" fmla="*/ 0 w 412"/>
                                <a:gd name="T33" fmla="*/ 317 h 359"/>
                                <a:gd name="T34" fmla="*/ 16 w 412"/>
                                <a:gd name="T35" fmla="*/ 321 h 359"/>
                                <a:gd name="T36" fmla="*/ 34 w 412"/>
                                <a:gd name="T37" fmla="*/ 323 h 359"/>
                                <a:gd name="T38" fmla="*/ 52 w 412"/>
                                <a:gd name="T39" fmla="*/ 327 h 359"/>
                                <a:gd name="T40" fmla="*/ 68 w 412"/>
                                <a:gd name="T41" fmla="*/ 329 h 359"/>
                                <a:gd name="T42" fmla="*/ 86 w 412"/>
                                <a:gd name="T43" fmla="*/ 332 h 359"/>
                                <a:gd name="T44" fmla="*/ 103 w 412"/>
                                <a:gd name="T45" fmla="*/ 336 h 359"/>
                                <a:gd name="T46" fmla="*/ 121 w 412"/>
                                <a:gd name="T47" fmla="*/ 338 h 359"/>
                                <a:gd name="T48" fmla="*/ 139 w 412"/>
                                <a:gd name="T49" fmla="*/ 340 h 359"/>
                                <a:gd name="T50" fmla="*/ 156 w 412"/>
                                <a:gd name="T51" fmla="*/ 343 h 359"/>
                                <a:gd name="T52" fmla="*/ 174 w 412"/>
                                <a:gd name="T53" fmla="*/ 345 h 359"/>
                                <a:gd name="T54" fmla="*/ 191 w 412"/>
                                <a:gd name="T55" fmla="*/ 348 h 359"/>
                                <a:gd name="T56" fmla="*/ 210 w 412"/>
                                <a:gd name="T57" fmla="*/ 350 h 359"/>
                                <a:gd name="T58" fmla="*/ 228 w 412"/>
                                <a:gd name="T59" fmla="*/ 353 h 359"/>
                                <a:gd name="T60" fmla="*/ 246 w 412"/>
                                <a:gd name="T61" fmla="*/ 355 h 359"/>
                                <a:gd name="T62" fmla="*/ 264 w 412"/>
                                <a:gd name="T63" fmla="*/ 356 h 359"/>
                                <a:gd name="T64" fmla="*/ 283 w 412"/>
                                <a:gd name="T65" fmla="*/ 359 h 359"/>
                                <a:gd name="T66" fmla="*/ 295 w 412"/>
                                <a:gd name="T67" fmla="*/ 311 h 359"/>
                                <a:gd name="T68" fmla="*/ 308 w 412"/>
                                <a:gd name="T69" fmla="*/ 262 h 359"/>
                                <a:gd name="T70" fmla="*/ 324 w 412"/>
                                <a:gd name="T71" fmla="*/ 214 h 359"/>
                                <a:gd name="T72" fmla="*/ 340 w 412"/>
                                <a:gd name="T73" fmla="*/ 166 h 359"/>
                                <a:gd name="T74" fmla="*/ 358 w 412"/>
                                <a:gd name="T75" fmla="*/ 120 h 359"/>
                                <a:gd name="T76" fmla="*/ 375 w 412"/>
                                <a:gd name="T77" fmla="*/ 77 h 359"/>
                                <a:gd name="T78" fmla="*/ 394 w 412"/>
                                <a:gd name="T79" fmla="*/ 37 h 359"/>
                                <a:gd name="T80" fmla="*/ 412 w 412"/>
                                <a:gd name="T81" fmla="*/ 0 h 3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2" h="359">
                                  <a:moveTo>
                                    <a:pt x="412" y="0"/>
                                  </a:moveTo>
                                  <a:lnTo>
                                    <a:pt x="383" y="11"/>
                                  </a:lnTo>
                                  <a:lnTo>
                                    <a:pt x="353" y="25"/>
                                  </a:lnTo>
                                  <a:lnTo>
                                    <a:pt x="325" y="39"/>
                                  </a:lnTo>
                                  <a:lnTo>
                                    <a:pt x="297" y="55"/>
                                  </a:lnTo>
                                  <a:lnTo>
                                    <a:pt x="269" y="72"/>
                                  </a:lnTo>
                                  <a:lnTo>
                                    <a:pt x="241" y="91"/>
                                  </a:lnTo>
                                  <a:lnTo>
                                    <a:pt x="213" y="109"/>
                                  </a:lnTo>
                                  <a:lnTo>
                                    <a:pt x="187" y="130"/>
                                  </a:lnTo>
                                  <a:lnTo>
                                    <a:pt x="161" y="151"/>
                                  </a:lnTo>
                                  <a:lnTo>
                                    <a:pt x="135" y="173"/>
                                  </a:lnTo>
                                  <a:lnTo>
                                    <a:pt x="111" y="195"/>
                                  </a:lnTo>
                                  <a:lnTo>
                                    <a:pt x="87" y="219"/>
                                  </a:lnTo>
                                  <a:lnTo>
                                    <a:pt x="64" y="243"/>
                                  </a:lnTo>
                                  <a:lnTo>
                                    <a:pt x="42" y="268"/>
                                  </a:lnTo>
                                  <a:lnTo>
                                    <a:pt x="20" y="293"/>
                                  </a:lnTo>
                                  <a:lnTo>
                                    <a:pt x="0" y="317"/>
                                  </a:lnTo>
                                  <a:lnTo>
                                    <a:pt x="16" y="321"/>
                                  </a:lnTo>
                                  <a:lnTo>
                                    <a:pt x="34" y="323"/>
                                  </a:lnTo>
                                  <a:lnTo>
                                    <a:pt x="52" y="327"/>
                                  </a:lnTo>
                                  <a:lnTo>
                                    <a:pt x="68" y="329"/>
                                  </a:lnTo>
                                  <a:lnTo>
                                    <a:pt x="86" y="332"/>
                                  </a:lnTo>
                                  <a:lnTo>
                                    <a:pt x="103" y="336"/>
                                  </a:lnTo>
                                  <a:lnTo>
                                    <a:pt x="121" y="338"/>
                                  </a:lnTo>
                                  <a:lnTo>
                                    <a:pt x="139" y="340"/>
                                  </a:lnTo>
                                  <a:lnTo>
                                    <a:pt x="156" y="343"/>
                                  </a:lnTo>
                                  <a:lnTo>
                                    <a:pt x="174" y="345"/>
                                  </a:lnTo>
                                  <a:lnTo>
                                    <a:pt x="191" y="348"/>
                                  </a:lnTo>
                                  <a:lnTo>
                                    <a:pt x="210" y="350"/>
                                  </a:lnTo>
                                  <a:lnTo>
                                    <a:pt x="228" y="353"/>
                                  </a:lnTo>
                                  <a:lnTo>
                                    <a:pt x="246" y="355"/>
                                  </a:lnTo>
                                  <a:lnTo>
                                    <a:pt x="264" y="356"/>
                                  </a:lnTo>
                                  <a:lnTo>
                                    <a:pt x="283" y="359"/>
                                  </a:lnTo>
                                  <a:lnTo>
                                    <a:pt x="295" y="311"/>
                                  </a:lnTo>
                                  <a:lnTo>
                                    <a:pt x="308" y="262"/>
                                  </a:lnTo>
                                  <a:lnTo>
                                    <a:pt x="324" y="214"/>
                                  </a:lnTo>
                                  <a:lnTo>
                                    <a:pt x="340" y="166"/>
                                  </a:lnTo>
                                  <a:lnTo>
                                    <a:pt x="358" y="120"/>
                                  </a:lnTo>
                                  <a:lnTo>
                                    <a:pt x="375" y="77"/>
                                  </a:lnTo>
                                  <a:lnTo>
                                    <a:pt x="394" y="37"/>
                                  </a:lnTo>
                                  <a:lnTo>
                                    <a:pt x="4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38"/>
                          <wps:cNvSpPr>
                            <a:spLocks/>
                          </wps:cNvSpPr>
                          <wps:spPr bwMode="auto">
                            <a:xfrm>
                              <a:off x="2276" y="2388"/>
                              <a:ext cx="367" cy="134"/>
                            </a:xfrm>
                            <a:custGeom>
                              <a:avLst/>
                              <a:gdLst>
                                <a:gd name="T0" fmla="*/ 0 w 411"/>
                                <a:gd name="T1" fmla="*/ 44 h 378"/>
                                <a:gd name="T2" fmla="*/ 20 w 411"/>
                                <a:gd name="T3" fmla="*/ 69 h 378"/>
                                <a:gd name="T4" fmla="*/ 42 w 411"/>
                                <a:gd name="T5" fmla="*/ 94 h 378"/>
                                <a:gd name="T6" fmla="*/ 64 w 411"/>
                                <a:gd name="T7" fmla="*/ 120 h 378"/>
                                <a:gd name="T8" fmla="*/ 87 w 411"/>
                                <a:gd name="T9" fmla="*/ 144 h 378"/>
                                <a:gd name="T10" fmla="*/ 111 w 411"/>
                                <a:gd name="T11" fmla="*/ 169 h 378"/>
                                <a:gd name="T12" fmla="*/ 136 w 411"/>
                                <a:gd name="T13" fmla="*/ 193 h 378"/>
                                <a:gd name="T14" fmla="*/ 161 w 411"/>
                                <a:gd name="T15" fmla="*/ 217 h 378"/>
                                <a:gd name="T16" fmla="*/ 187 w 411"/>
                                <a:gd name="T17" fmla="*/ 240 h 378"/>
                                <a:gd name="T18" fmla="*/ 213 w 411"/>
                                <a:gd name="T19" fmla="*/ 261 h 378"/>
                                <a:gd name="T20" fmla="*/ 240 w 411"/>
                                <a:gd name="T21" fmla="*/ 282 h 378"/>
                                <a:gd name="T22" fmla="*/ 268 w 411"/>
                                <a:gd name="T23" fmla="*/ 302 h 378"/>
                                <a:gd name="T24" fmla="*/ 297 w 411"/>
                                <a:gd name="T25" fmla="*/ 320 h 378"/>
                                <a:gd name="T26" fmla="*/ 324 w 411"/>
                                <a:gd name="T27" fmla="*/ 337 h 378"/>
                                <a:gd name="T28" fmla="*/ 353 w 411"/>
                                <a:gd name="T29" fmla="*/ 352 h 378"/>
                                <a:gd name="T30" fmla="*/ 383 w 411"/>
                                <a:gd name="T31" fmla="*/ 366 h 378"/>
                                <a:gd name="T32" fmla="*/ 411 w 411"/>
                                <a:gd name="T33" fmla="*/ 378 h 378"/>
                                <a:gd name="T34" fmla="*/ 394 w 411"/>
                                <a:gd name="T35" fmla="*/ 340 h 378"/>
                                <a:gd name="T36" fmla="*/ 376 w 411"/>
                                <a:gd name="T37" fmla="*/ 297 h 378"/>
                                <a:gd name="T38" fmla="*/ 358 w 411"/>
                                <a:gd name="T39" fmla="*/ 251 h 378"/>
                                <a:gd name="T40" fmla="*/ 341 w 411"/>
                                <a:gd name="T41" fmla="*/ 202 h 378"/>
                                <a:gd name="T42" fmla="*/ 324 w 411"/>
                                <a:gd name="T43" fmla="*/ 152 h 378"/>
                                <a:gd name="T44" fmla="*/ 310 w 411"/>
                                <a:gd name="T45" fmla="*/ 100 h 378"/>
                                <a:gd name="T46" fmla="*/ 297 w 411"/>
                                <a:gd name="T47" fmla="*/ 50 h 378"/>
                                <a:gd name="T48" fmla="*/ 285 w 411"/>
                                <a:gd name="T49" fmla="*/ 0 h 378"/>
                                <a:gd name="T50" fmla="*/ 266 w 411"/>
                                <a:gd name="T51" fmla="*/ 3 h 378"/>
                                <a:gd name="T52" fmla="*/ 248 w 411"/>
                                <a:gd name="T53" fmla="*/ 4 h 378"/>
                                <a:gd name="T54" fmla="*/ 229 w 411"/>
                                <a:gd name="T55" fmla="*/ 7 h 378"/>
                                <a:gd name="T56" fmla="*/ 212 w 411"/>
                                <a:gd name="T57" fmla="*/ 9 h 378"/>
                                <a:gd name="T58" fmla="*/ 193 w 411"/>
                                <a:gd name="T59" fmla="*/ 12 h 378"/>
                                <a:gd name="T60" fmla="*/ 176 w 411"/>
                                <a:gd name="T61" fmla="*/ 14 h 378"/>
                                <a:gd name="T62" fmla="*/ 158 w 411"/>
                                <a:gd name="T63" fmla="*/ 16 h 378"/>
                                <a:gd name="T64" fmla="*/ 140 w 411"/>
                                <a:gd name="T65" fmla="*/ 19 h 378"/>
                                <a:gd name="T66" fmla="*/ 123 w 411"/>
                                <a:gd name="T67" fmla="*/ 21 h 378"/>
                                <a:gd name="T68" fmla="*/ 105 w 411"/>
                                <a:gd name="T69" fmla="*/ 24 h 378"/>
                                <a:gd name="T70" fmla="*/ 87 w 411"/>
                                <a:gd name="T71" fmla="*/ 28 h 378"/>
                                <a:gd name="T72" fmla="*/ 70 w 411"/>
                                <a:gd name="T73" fmla="*/ 30 h 378"/>
                                <a:gd name="T74" fmla="*/ 52 w 411"/>
                                <a:gd name="T75" fmla="*/ 34 h 378"/>
                                <a:gd name="T76" fmla="*/ 35 w 411"/>
                                <a:gd name="T77" fmla="*/ 37 h 378"/>
                                <a:gd name="T78" fmla="*/ 18 w 411"/>
                                <a:gd name="T79" fmla="*/ 40 h 378"/>
                                <a:gd name="T80" fmla="*/ 0 w 411"/>
                                <a:gd name="T81" fmla="*/ 44 h 3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1" h="378">
                                  <a:moveTo>
                                    <a:pt x="0" y="44"/>
                                  </a:moveTo>
                                  <a:lnTo>
                                    <a:pt x="20" y="69"/>
                                  </a:lnTo>
                                  <a:lnTo>
                                    <a:pt x="42" y="94"/>
                                  </a:lnTo>
                                  <a:lnTo>
                                    <a:pt x="64" y="120"/>
                                  </a:lnTo>
                                  <a:lnTo>
                                    <a:pt x="87" y="144"/>
                                  </a:lnTo>
                                  <a:lnTo>
                                    <a:pt x="111" y="169"/>
                                  </a:lnTo>
                                  <a:lnTo>
                                    <a:pt x="136" y="193"/>
                                  </a:lnTo>
                                  <a:lnTo>
                                    <a:pt x="161" y="217"/>
                                  </a:lnTo>
                                  <a:lnTo>
                                    <a:pt x="187" y="240"/>
                                  </a:lnTo>
                                  <a:lnTo>
                                    <a:pt x="213" y="261"/>
                                  </a:lnTo>
                                  <a:lnTo>
                                    <a:pt x="240" y="282"/>
                                  </a:lnTo>
                                  <a:lnTo>
                                    <a:pt x="268" y="302"/>
                                  </a:lnTo>
                                  <a:lnTo>
                                    <a:pt x="297" y="320"/>
                                  </a:lnTo>
                                  <a:lnTo>
                                    <a:pt x="324" y="337"/>
                                  </a:lnTo>
                                  <a:lnTo>
                                    <a:pt x="353" y="352"/>
                                  </a:lnTo>
                                  <a:lnTo>
                                    <a:pt x="383" y="366"/>
                                  </a:lnTo>
                                  <a:lnTo>
                                    <a:pt x="411" y="378"/>
                                  </a:lnTo>
                                  <a:lnTo>
                                    <a:pt x="394" y="340"/>
                                  </a:lnTo>
                                  <a:lnTo>
                                    <a:pt x="376" y="297"/>
                                  </a:lnTo>
                                  <a:lnTo>
                                    <a:pt x="358" y="251"/>
                                  </a:lnTo>
                                  <a:lnTo>
                                    <a:pt x="341" y="202"/>
                                  </a:lnTo>
                                  <a:lnTo>
                                    <a:pt x="324" y="152"/>
                                  </a:lnTo>
                                  <a:lnTo>
                                    <a:pt x="310" y="100"/>
                                  </a:lnTo>
                                  <a:lnTo>
                                    <a:pt x="297" y="50"/>
                                  </a:lnTo>
                                  <a:lnTo>
                                    <a:pt x="285" y="0"/>
                                  </a:lnTo>
                                  <a:lnTo>
                                    <a:pt x="266" y="3"/>
                                  </a:lnTo>
                                  <a:lnTo>
                                    <a:pt x="248" y="4"/>
                                  </a:lnTo>
                                  <a:lnTo>
                                    <a:pt x="229" y="7"/>
                                  </a:lnTo>
                                  <a:lnTo>
                                    <a:pt x="212" y="9"/>
                                  </a:lnTo>
                                  <a:lnTo>
                                    <a:pt x="193" y="12"/>
                                  </a:lnTo>
                                  <a:lnTo>
                                    <a:pt x="176" y="14"/>
                                  </a:lnTo>
                                  <a:lnTo>
                                    <a:pt x="158" y="16"/>
                                  </a:lnTo>
                                  <a:lnTo>
                                    <a:pt x="140" y="19"/>
                                  </a:lnTo>
                                  <a:lnTo>
                                    <a:pt x="123" y="21"/>
                                  </a:lnTo>
                                  <a:lnTo>
                                    <a:pt x="105" y="24"/>
                                  </a:lnTo>
                                  <a:lnTo>
                                    <a:pt x="87" y="28"/>
                                  </a:lnTo>
                                  <a:lnTo>
                                    <a:pt x="70" y="30"/>
                                  </a:lnTo>
                                  <a:lnTo>
                                    <a:pt x="52" y="34"/>
                                  </a:lnTo>
                                  <a:lnTo>
                                    <a:pt x="35" y="37"/>
                                  </a:lnTo>
                                  <a:lnTo>
                                    <a:pt x="18" y="40"/>
                                  </a:lnTo>
                                  <a:lnTo>
                                    <a:pt x="0" y="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39"/>
                          <wps:cNvSpPr>
                            <a:spLocks/>
                          </wps:cNvSpPr>
                          <wps:spPr bwMode="auto">
                            <a:xfrm>
                              <a:off x="2079" y="2186"/>
                              <a:ext cx="426" cy="171"/>
                            </a:xfrm>
                            <a:custGeom>
                              <a:avLst/>
                              <a:gdLst>
                                <a:gd name="T0" fmla="*/ 445 w 481"/>
                                <a:gd name="T1" fmla="*/ 0 h 478"/>
                                <a:gd name="T2" fmla="*/ 0 w 481"/>
                                <a:gd name="T3" fmla="*/ 0 h 478"/>
                                <a:gd name="T4" fmla="*/ 5 w 481"/>
                                <a:gd name="T5" fmla="*/ 65 h 478"/>
                                <a:gd name="T6" fmla="*/ 14 w 481"/>
                                <a:gd name="T7" fmla="*/ 129 h 478"/>
                                <a:gd name="T8" fmla="*/ 27 w 481"/>
                                <a:gd name="T9" fmla="*/ 190 h 478"/>
                                <a:gd name="T10" fmla="*/ 43 w 481"/>
                                <a:gd name="T11" fmla="*/ 252 h 478"/>
                                <a:gd name="T12" fmla="*/ 63 w 481"/>
                                <a:gd name="T13" fmla="*/ 311 h 478"/>
                                <a:gd name="T14" fmla="*/ 85 w 481"/>
                                <a:gd name="T15" fmla="*/ 369 h 478"/>
                                <a:gd name="T16" fmla="*/ 110 w 481"/>
                                <a:gd name="T17" fmla="*/ 424 h 478"/>
                                <a:gd name="T18" fmla="*/ 139 w 481"/>
                                <a:gd name="T19" fmla="*/ 478 h 478"/>
                                <a:gd name="T20" fmla="*/ 160 w 481"/>
                                <a:gd name="T21" fmla="*/ 473 h 478"/>
                                <a:gd name="T22" fmla="*/ 179 w 481"/>
                                <a:gd name="T23" fmla="*/ 470 h 478"/>
                                <a:gd name="T24" fmla="*/ 200 w 481"/>
                                <a:gd name="T25" fmla="*/ 465 h 478"/>
                                <a:gd name="T26" fmla="*/ 221 w 481"/>
                                <a:gd name="T27" fmla="*/ 461 h 478"/>
                                <a:gd name="T28" fmla="*/ 242 w 481"/>
                                <a:gd name="T29" fmla="*/ 456 h 478"/>
                                <a:gd name="T30" fmla="*/ 263 w 481"/>
                                <a:gd name="T31" fmla="*/ 452 h 478"/>
                                <a:gd name="T32" fmla="*/ 285 w 481"/>
                                <a:gd name="T33" fmla="*/ 449 h 478"/>
                                <a:gd name="T34" fmla="*/ 306 w 481"/>
                                <a:gd name="T35" fmla="*/ 445 h 478"/>
                                <a:gd name="T36" fmla="*/ 328 w 481"/>
                                <a:gd name="T37" fmla="*/ 441 h 478"/>
                                <a:gd name="T38" fmla="*/ 349 w 481"/>
                                <a:gd name="T39" fmla="*/ 439 h 478"/>
                                <a:gd name="T40" fmla="*/ 371 w 481"/>
                                <a:gd name="T41" fmla="*/ 435 h 478"/>
                                <a:gd name="T42" fmla="*/ 393 w 481"/>
                                <a:gd name="T43" fmla="*/ 433 h 478"/>
                                <a:gd name="T44" fmla="*/ 415 w 481"/>
                                <a:gd name="T45" fmla="*/ 429 h 478"/>
                                <a:gd name="T46" fmla="*/ 437 w 481"/>
                                <a:gd name="T47" fmla="*/ 426 h 478"/>
                                <a:gd name="T48" fmla="*/ 459 w 481"/>
                                <a:gd name="T49" fmla="*/ 424 h 478"/>
                                <a:gd name="T50" fmla="*/ 481 w 481"/>
                                <a:gd name="T51" fmla="*/ 422 h 478"/>
                                <a:gd name="T52" fmla="*/ 473 w 481"/>
                                <a:gd name="T53" fmla="*/ 370 h 478"/>
                                <a:gd name="T54" fmla="*/ 467 w 481"/>
                                <a:gd name="T55" fmla="*/ 318 h 478"/>
                                <a:gd name="T56" fmla="*/ 461 w 481"/>
                                <a:gd name="T57" fmla="*/ 267 h 478"/>
                                <a:gd name="T58" fmla="*/ 457 w 481"/>
                                <a:gd name="T59" fmla="*/ 214 h 478"/>
                                <a:gd name="T60" fmla="*/ 452 w 481"/>
                                <a:gd name="T61" fmla="*/ 160 h 478"/>
                                <a:gd name="T62" fmla="*/ 449 w 481"/>
                                <a:gd name="T63" fmla="*/ 107 h 478"/>
                                <a:gd name="T64" fmla="*/ 447 w 481"/>
                                <a:gd name="T65" fmla="*/ 54 h 478"/>
                                <a:gd name="T66" fmla="*/ 445 w 481"/>
                                <a:gd name="T67" fmla="*/ 0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1" h="478">
                                  <a:moveTo>
                                    <a:pt x="445" y="0"/>
                                  </a:moveTo>
                                  <a:lnTo>
                                    <a:pt x="0" y="0"/>
                                  </a:lnTo>
                                  <a:lnTo>
                                    <a:pt x="5" y="65"/>
                                  </a:lnTo>
                                  <a:lnTo>
                                    <a:pt x="14" y="129"/>
                                  </a:lnTo>
                                  <a:lnTo>
                                    <a:pt x="27" y="190"/>
                                  </a:lnTo>
                                  <a:lnTo>
                                    <a:pt x="43" y="252"/>
                                  </a:lnTo>
                                  <a:lnTo>
                                    <a:pt x="63" y="311"/>
                                  </a:lnTo>
                                  <a:lnTo>
                                    <a:pt x="85" y="369"/>
                                  </a:lnTo>
                                  <a:lnTo>
                                    <a:pt x="110" y="424"/>
                                  </a:lnTo>
                                  <a:lnTo>
                                    <a:pt x="139" y="478"/>
                                  </a:lnTo>
                                  <a:lnTo>
                                    <a:pt x="160" y="473"/>
                                  </a:lnTo>
                                  <a:lnTo>
                                    <a:pt x="179" y="470"/>
                                  </a:lnTo>
                                  <a:lnTo>
                                    <a:pt x="200" y="465"/>
                                  </a:lnTo>
                                  <a:lnTo>
                                    <a:pt x="221" y="461"/>
                                  </a:lnTo>
                                  <a:lnTo>
                                    <a:pt x="242" y="456"/>
                                  </a:lnTo>
                                  <a:lnTo>
                                    <a:pt x="263" y="452"/>
                                  </a:lnTo>
                                  <a:lnTo>
                                    <a:pt x="285" y="449"/>
                                  </a:lnTo>
                                  <a:lnTo>
                                    <a:pt x="306" y="445"/>
                                  </a:lnTo>
                                  <a:lnTo>
                                    <a:pt x="328" y="441"/>
                                  </a:lnTo>
                                  <a:lnTo>
                                    <a:pt x="349" y="439"/>
                                  </a:lnTo>
                                  <a:lnTo>
                                    <a:pt x="371" y="435"/>
                                  </a:lnTo>
                                  <a:lnTo>
                                    <a:pt x="393" y="433"/>
                                  </a:lnTo>
                                  <a:lnTo>
                                    <a:pt x="415" y="429"/>
                                  </a:lnTo>
                                  <a:lnTo>
                                    <a:pt x="437" y="426"/>
                                  </a:lnTo>
                                  <a:lnTo>
                                    <a:pt x="459" y="424"/>
                                  </a:lnTo>
                                  <a:lnTo>
                                    <a:pt x="481" y="422"/>
                                  </a:lnTo>
                                  <a:lnTo>
                                    <a:pt x="473" y="370"/>
                                  </a:lnTo>
                                  <a:lnTo>
                                    <a:pt x="467" y="318"/>
                                  </a:lnTo>
                                  <a:lnTo>
                                    <a:pt x="461" y="267"/>
                                  </a:lnTo>
                                  <a:lnTo>
                                    <a:pt x="457" y="214"/>
                                  </a:lnTo>
                                  <a:lnTo>
                                    <a:pt x="452" y="160"/>
                                  </a:lnTo>
                                  <a:lnTo>
                                    <a:pt x="449" y="107"/>
                                  </a:lnTo>
                                  <a:lnTo>
                                    <a:pt x="447" y="54"/>
                                  </a:lnTo>
                                  <a:lnTo>
                                    <a:pt x="4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0"/>
                          <wps:cNvSpPr>
                            <a:spLocks/>
                          </wps:cNvSpPr>
                          <wps:spPr bwMode="auto">
                            <a:xfrm>
                              <a:off x="2600" y="1782"/>
                              <a:ext cx="529" cy="158"/>
                            </a:xfrm>
                            <a:custGeom>
                              <a:avLst/>
                              <a:gdLst>
                                <a:gd name="T0" fmla="*/ 336 w 523"/>
                                <a:gd name="T1" fmla="*/ 31 h 444"/>
                                <a:gd name="T2" fmla="*/ 315 w 523"/>
                                <a:gd name="T3" fmla="*/ 16 h 444"/>
                                <a:gd name="T4" fmla="*/ 294 w 523"/>
                                <a:gd name="T5" fmla="*/ 6 h 444"/>
                                <a:gd name="T6" fmla="*/ 274 w 523"/>
                                <a:gd name="T7" fmla="*/ 1 h 444"/>
                                <a:gd name="T8" fmla="*/ 253 w 523"/>
                                <a:gd name="T9" fmla="*/ 1 h 444"/>
                                <a:gd name="T10" fmla="*/ 231 w 523"/>
                                <a:gd name="T11" fmla="*/ 6 h 444"/>
                                <a:gd name="T12" fmla="*/ 210 w 523"/>
                                <a:gd name="T13" fmla="*/ 17 h 444"/>
                                <a:gd name="T14" fmla="*/ 188 w 523"/>
                                <a:gd name="T15" fmla="*/ 33 h 444"/>
                                <a:gd name="T16" fmla="*/ 165 w 523"/>
                                <a:gd name="T17" fmla="*/ 56 h 444"/>
                                <a:gd name="T18" fmla="*/ 139 w 523"/>
                                <a:gd name="T19" fmla="*/ 87 h 444"/>
                                <a:gd name="T20" fmla="*/ 115 w 523"/>
                                <a:gd name="T21" fmla="*/ 124 h 444"/>
                                <a:gd name="T22" fmla="*/ 92 w 523"/>
                                <a:gd name="T23" fmla="*/ 168 h 444"/>
                                <a:gd name="T24" fmla="*/ 70 w 523"/>
                                <a:gd name="T25" fmla="*/ 217 h 444"/>
                                <a:gd name="T26" fmla="*/ 48 w 523"/>
                                <a:gd name="T27" fmla="*/ 273 h 444"/>
                                <a:gd name="T28" fmla="*/ 28 w 523"/>
                                <a:gd name="T29" fmla="*/ 334 h 444"/>
                                <a:gd name="T30" fmla="*/ 9 w 523"/>
                                <a:gd name="T31" fmla="*/ 401 h 444"/>
                                <a:gd name="T32" fmla="*/ 15 w 523"/>
                                <a:gd name="T33" fmla="*/ 436 h 444"/>
                                <a:gd name="T34" fmla="*/ 43 w 523"/>
                                <a:gd name="T35" fmla="*/ 437 h 444"/>
                                <a:gd name="T36" fmla="*/ 73 w 523"/>
                                <a:gd name="T37" fmla="*/ 439 h 444"/>
                                <a:gd name="T38" fmla="*/ 102 w 523"/>
                                <a:gd name="T39" fmla="*/ 441 h 444"/>
                                <a:gd name="T40" fmla="*/ 130 w 523"/>
                                <a:gd name="T41" fmla="*/ 441 h 444"/>
                                <a:gd name="T42" fmla="*/ 160 w 523"/>
                                <a:gd name="T43" fmla="*/ 442 h 444"/>
                                <a:gd name="T44" fmla="*/ 189 w 523"/>
                                <a:gd name="T45" fmla="*/ 444 h 444"/>
                                <a:gd name="T46" fmla="*/ 218 w 523"/>
                                <a:gd name="T47" fmla="*/ 444 h 444"/>
                                <a:gd name="T48" fmla="*/ 251 w 523"/>
                                <a:gd name="T49" fmla="*/ 444 h 444"/>
                                <a:gd name="T50" fmla="*/ 288 w 523"/>
                                <a:gd name="T51" fmla="*/ 444 h 444"/>
                                <a:gd name="T52" fmla="*/ 325 w 523"/>
                                <a:gd name="T53" fmla="*/ 442 h 444"/>
                                <a:gd name="T54" fmla="*/ 362 w 523"/>
                                <a:gd name="T55" fmla="*/ 441 h 444"/>
                                <a:gd name="T56" fmla="*/ 398 w 523"/>
                                <a:gd name="T57" fmla="*/ 440 h 444"/>
                                <a:gd name="T58" fmla="*/ 434 w 523"/>
                                <a:gd name="T59" fmla="*/ 437 h 444"/>
                                <a:gd name="T60" fmla="*/ 471 w 523"/>
                                <a:gd name="T61" fmla="*/ 435 h 444"/>
                                <a:gd name="T62" fmla="*/ 506 w 523"/>
                                <a:gd name="T63" fmla="*/ 433 h 444"/>
                                <a:gd name="T64" fmla="*/ 515 w 523"/>
                                <a:gd name="T65" fmla="*/ 396 h 444"/>
                                <a:gd name="T66" fmla="*/ 496 w 523"/>
                                <a:gd name="T67" fmla="*/ 329 h 444"/>
                                <a:gd name="T68" fmla="*/ 476 w 523"/>
                                <a:gd name="T69" fmla="*/ 269 h 444"/>
                                <a:gd name="T70" fmla="*/ 455 w 523"/>
                                <a:gd name="T71" fmla="*/ 214 h 444"/>
                                <a:gd name="T72" fmla="*/ 432 w 523"/>
                                <a:gd name="T73" fmla="*/ 163 h 444"/>
                                <a:gd name="T74" fmla="*/ 409 w 523"/>
                                <a:gd name="T75" fmla="*/ 120 h 444"/>
                                <a:gd name="T76" fmla="*/ 385 w 523"/>
                                <a:gd name="T77" fmla="*/ 83 h 444"/>
                                <a:gd name="T78" fmla="*/ 359 w 523"/>
                                <a:gd name="T79" fmla="*/ 53 h 4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23" h="444">
                                  <a:moveTo>
                                    <a:pt x="347" y="40"/>
                                  </a:moveTo>
                                  <a:lnTo>
                                    <a:pt x="336" y="31"/>
                                  </a:lnTo>
                                  <a:lnTo>
                                    <a:pt x="326" y="23"/>
                                  </a:lnTo>
                                  <a:lnTo>
                                    <a:pt x="315" y="16"/>
                                  </a:lnTo>
                                  <a:lnTo>
                                    <a:pt x="305" y="10"/>
                                  </a:lnTo>
                                  <a:lnTo>
                                    <a:pt x="294" y="6"/>
                                  </a:lnTo>
                                  <a:lnTo>
                                    <a:pt x="285" y="2"/>
                                  </a:lnTo>
                                  <a:lnTo>
                                    <a:pt x="274" y="1"/>
                                  </a:lnTo>
                                  <a:lnTo>
                                    <a:pt x="264" y="0"/>
                                  </a:lnTo>
                                  <a:lnTo>
                                    <a:pt x="253" y="1"/>
                                  </a:lnTo>
                                  <a:lnTo>
                                    <a:pt x="242" y="2"/>
                                  </a:lnTo>
                                  <a:lnTo>
                                    <a:pt x="231" y="6"/>
                                  </a:lnTo>
                                  <a:lnTo>
                                    <a:pt x="221" y="11"/>
                                  </a:lnTo>
                                  <a:lnTo>
                                    <a:pt x="210" y="17"/>
                                  </a:lnTo>
                                  <a:lnTo>
                                    <a:pt x="199" y="24"/>
                                  </a:lnTo>
                                  <a:lnTo>
                                    <a:pt x="188" y="33"/>
                                  </a:lnTo>
                                  <a:lnTo>
                                    <a:pt x="177" y="43"/>
                                  </a:lnTo>
                                  <a:lnTo>
                                    <a:pt x="165" y="56"/>
                                  </a:lnTo>
                                  <a:lnTo>
                                    <a:pt x="151" y="71"/>
                                  </a:lnTo>
                                  <a:lnTo>
                                    <a:pt x="139" y="87"/>
                                  </a:lnTo>
                                  <a:lnTo>
                                    <a:pt x="127" y="106"/>
                                  </a:lnTo>
                                  <a:lnTo>
                                    <a:pt x="115" y="124"/>
                                  </a:lnTo>
                                  <a:lnTo>
                                    <a:pt x="104" y="146"/>
                                  </a:lnTo>
                                  <a:lnTo>
                                    <a:pt x="92" y="168"/>
                                  </a:lnTo>
                                  <a:lnTo>
                                    <a:pt x="81" y="193"/>
                                  </a:lnTo>
                                  <a:lnTo>
                                    <a:pt x="70" y="217"/>
                                  </a:lnTo>
                                  <a:lnTo>
                                    <a:pt x="59" y="244"/>
                                  </a:lnTo>
                                  <a:lnTo>
                                    <a:pt x="48" y="273"/>
                                  </a:lnTo>
                                  <a:lnTo>
                                    <a:pt x="38" y="303"/>
                                  </a:lnTo>
                                  <a:lnTo>
                                    <a:pt x="28" y="334"/>
                                  </a:lnTo>
                                  <a:lnTo>
                                    <a:pt x="18" y="366"/>
                                  </a:lnTo>
                                  <a:lnTo>
                                    <a:pt x="9" y="401"/>
                                  </a:lnTo>
                                  <a:lnTo>
                                    <a:pt x="0" y="435"/>
                                  </a:lnTo>
                                  <a:lnTo>
                                    <a:pt x="15" y="436"/>
                                  </a:lnTo>
                                  <a:lnTo>
                                    <a:pt x="29" y="436"/>
                                  </a:lnTo>
                                  <a:lnTo>
                                    <a:pt x="43" y="437"/>
                                  </a:lnTo>
                                  <a:lnTo>
                                    <a:pt x="59" y="439"/>
                                  </a:lnTo>
                                  <a:lnTo>
                                    <a:pt x="73" y="439"/>
                                  </a:lnTo>
                                  <a:lnTo>
                                    <a:pt x="87" y="440"/>
                                  </a:lnTo>
                                  <a:lnTo>
                                    <a:pt x="102" y="441"/>
                                  </a:lnTo>
                                  <a:lnTo>
                                    <a:pt x="116" y="441"/>
                                  </a:lnTo>
                                  <a:lnTo>
                                    <a:pt x="130" y="441"/>
                                  </a:lnTo>
                                  <a:lnTo>
                                    <a:pt x="145" y="442"/>
                                  </a:lnTo>
                                  <a:lnTo>
                                    <a:pt x="160" y="442"/>
                                  </a:lnTo>
                                  <a:lnTo>
                                    <a:pt x="174" y="442"/>
                                  </a:lnTo>
                                  <a:lnTo>
                                    <a:pt x="189" y="444"/>
                                  </a:lnTo>
                                  <a:lnTo>
                                    <a:pt x="203" y="444"/>
                                  </a:lnTo>
                                  <a:lnTo>
                                    <a:pt x="218" y="444"/>
                                  </a:lnTo>
                                  <a:lnTo>
                                    <a:pt x="233" y="444"/>
                                  </a:lnTo>
                                  <a:lnTo>
                                    <a:pt x="251" y="444"/>
                                  </a:lnTo>
                                  <a:lnTo>
                                    <a:pt x="270" y="444"/>
                                  </a:lnTo>
                                  <a:lnTo>
                                    <a:pt x="288" y="444"/>
                                  </a:lnTo>
                                  <a:lnTo>
                                    <a:pt x="307" y="442"/>
                                  </a:lnTo>
                                  <a:lnTo>
                                    <a:pt x="325" y="442"/>
                                  </a:lnTo>
                                  <a:lnTo>
                                    <a:pt x="344" y="441"/>
                                  </a:lnTo>
                                  <a:lnTo>
                                    <a:pt x="362" y="441"/>
                                  </a:lnTo>
                                  <a:lnTo>
                                    <a:pt x="380" y="440"/>
                                  </a:lnTo>
                                  <a:lnTo>
                                    <a:pt x="398" y="440"/>
                                  </a:lnTo>
                                  <a:lnTo>
                                    <a:pt x="417" y="439"/>
                                  </a:lnTo>
                                  <a:lnTo>
                                    <a:pt x="434" y="437"/>
                                  </a:lnTo>
                                  <a:lnTo>
                                    <a:pt x="453" y="436"/>
                                  </a:lnTo>
                                  <a:lnTo>
                                    <a:pt x="471" y="435"/>
                                  </a:lnTo>
                                  <a:lnTo>
                                    <a:pt x="488" y="434"/>
                                  </a:lnTo>
                                  <a:lnTo>
                                    <a:pt x="506" y="433"/>
                                  </a:lnTo>
                                  <a:lnTo>
                                    <a:pt x="523" y="431"/>
                                  </a:lnTo>
                                  <a:lnTo>
                                    <a:pt x="515" y="396"/>
                                  </a:lnTo>
                                  <a:lnTo>
                                    <a:pt x="506" y="362"/>
                                  </a:lnTo>
                                  <a:lnTo>
                                    <a:pt x="496" y="329"/>
                                  </a:lnTo>
                                  <a:lnTo>
                                    <a:pt x="486" y="299"/>
                                  </a:lnTo>
                                  <a:lnTo>
                                    <a:pt x="476" y="269"/>
                                  </a:lnTo>
                                  <a:lnTo>
                                    <a:pt x="465" y="241"/>
                                  </a:lnTo>
                                  <a:lnTo>
                                    <a:pt x="455" y="214"/>
                                  </a:lnTo>
                                  <a:lnTo>
                                    <a:pt x="444" y="188"/>
                                  </a:lnTo>
                                  <a:lnTo>
                                    <a:pt x="432" y="163"/>
                                  </a:lnTo>
                                  <a:lnTo>
                                    <a:pt x="421" y="141"/>
                                  </a:lnTo>
                                  <a:lnTo>
                                    <a:pt x="409" y="120"/>
                                  </a:lnTo>
                                  <a:lnTo>
                                    <a:pt x="397" y="101"/>
                                  </a:lnTo>
                                  <a:lnTo>
                                    <a:pt x="385" y="83"/>
                                  </a:lnTo>
                                  <a:lnTo>
                                    <a:pt x="373" y="67"/>
                                  </a:lnTo>
                                  <a:lnTo>
                                    <a:pt x="359" y="53"/>
                                  </a:lnTo>
                                  <a:lnTo>
                                    <a:pt x="347"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1"/>
                          <wps:cNvSpPr>
                            <a:spLocks/>
                          </wps:cNvSpPr>
                          <wps:spPr bwMode="auto">
                            <a:xfrm>
                              <a:off x="2535" y="1987"/>
                              <a:ext cx="660" cy="149"/>
                            </a:xfrm>
                            <a:custGeom>
                              <a:avLst/>
                              <a:gdLst>
                                <a:gd name="T0" fmla="*/ 617 w 656"/>
                                <a:gd name="T1" fmla="*/ 0 h 416"/>
                                <a:gd name="T2" fmla="*/ 597 w 656"/>
                                <a:gd name="T3" fmla="*/ 1 h 416"/>
                                <a:gd name="T4" fmla="*/ 579 w 656"/>
                                <a:gd name="T5" fmla="*/ 4 h 416"/>
                                <a:gd name="T6" fmla="*/ 559 w 656"/>
                                <a:gd name="T7" fmla="*/ 5 h 416"/>
                                <a:gd name="T8" fmla="*/ 539 w 656"/>
                                <a:gd name="T9" fmla="*/ 6 h 416"/>
                                <a:gd name="T10" fmla="*/ 519 w 656"/>
                                <a:gd name="T11" fmla="*/ 8 h 416"/>
                                <a:gd name="T12" fmla="*/ 499 w 656"/>
                                <a:gd name="T13" fmla="*/ 9 h 416"/>
                                <a:gd name="T14" fmla="*/ 479 w 656"/>
                                <a:gd name="T15" fmla="*/ 10 h 416"/>
                                <a:gd name="T16" fmla="*/ 460 w 656"/>
                                <a:gd name="T17" fmla="*/ 11 h 416"/>
                                <a:gd name="T18" fmla="*/ 440 w 656"/>
                                <a:gd name="T19" fmla="*/ 13 h 416"/>
                                <a:gd name="T20" fmla="*/ 419 w 656"/>
                                <a:gd name="T21" fmla="*/ 13 h 416"/>
                                <a:gd name="T22" fmla="*/ 399 w 656"/>
                                <a:gd name="T23" fmla="*/ 14 h 416"/>
                                <a:gd name="T24" fmla="*/ 379 w 656"/>
                                <a:gd name="T25" fmla="*/ 14 h 416"/>
                                <a:gd name="T26" fmla="*/ 358 w 656"/>
                                <a:gd name="T27" fmla="*/ 15 h 416"/>
                                <a:gd name="T28" fmla="*/ 339 w 656"/>
                                <a:gd name="T29" fmla="*/ 15 h 416"/>
                                <a:gd name="T30" fmla="*/ 319 w 656"/>
                                <a:gd name="T31" fmla="*/ 15 h 416"/>
                                <a:gd name="T32" fmla="*/ 298 w 656"/>
                                <a:gd name="T33" fmla="*/ 15 h 416"/>
                                <a:gd name="T34" fmla="*/ 281 w 656"/>
                                <a:gd name="T35" fmla="*/ 15 h 416"/>
                                <a:gd name="T36" fmla="*/ 265 w 656"/>
                                <a:gd name="T37" fmla="*/ 15 h 416"/>
                                <a:gd name="T38" fmla="*/ 248 w 656"/>
                                <a:gd name="T39" fmla="*/ 15 h 416"/>
                                <a:gd name="T40" fmla="*/ 232 w 656"/>
                                <a:gd name="T41" fmla="*/ 14 h 416"/>
                                <a:gd name="T42" fmla="*/ 215 w 656"/>
                                <a:gd name="T43" fmla="*/ 14 h 416"/>
                                <a:gd name="T44" fmla="*/ 199 w 656"/>
                                <a:gd name="T45" fmla="*/ 14 h 416"/>
                                <a:gd name="T46" fmla="*/ 183 w 656"/>
                                <a:gd name="T47" fmla="*/ 13 h 416"/>
                                <a:gd name="T48" fmla="*/ 167 w 656"/>
                                <a:gd name="T49" fmla="*/ 13 h 416"/>
                                <a:gd name="T50" fmla="*/ 150 w 656"/>
                                <a:gd name="T51" fmla="*/ 11 h 416"/>
                                <a:gd name="T52" fmla="*/ 134 w 656"/>
                                <a:gd name="T53" fmla="*/ 11 h 416"/>
                                <a:gd name="T54" fmla="*/ 118 w 656"/>
                                <a:gd name="T55" fmla="*/ 10 h 416"/>
                                <a:gd name="T56" fmla="*/ 102 w 656"/>
                                <a:gd name="T57" fmla="*/ 9 h 416"/>
                                <a:gd name="T58" fmla="*/ 86 w 656"/>
                                <a:gd name="T59" fmla="*/ 9 h 416"/>
                                <a:gd name="T60" fmla="*/ 70 w 656"/>
                                <a:gd name="T61" fmla="*/ 8 h 416"/>
                                <a:gd name="T62" fmla="*/ 53 w 656"/>
                                <a:gd name="T63" fmla="*/ 6 h 416"/>
                                <a:gd name="T64" fmla="*/ 38 w 656"/>
                                <a:gd name="T65" fmla="*/ 5 h 416"/>
                                <a:gd name="T66" fmla="*/ 30 w 656"/>
                                <a:gd name="T67" fmla="*/ 52 h 416"/>
                                <a:gd name="T68" fmla="*/ 24 w 656"/>
                                <a:gd name="T69" fmla="*/ 100 h 416"/>
                                <a:gd name="T70" fmla="*/ 18 w 656"/>
                                <a:gd name="T71" fmla="*/ 149 h 416"/>
                                <a:gd name="T72" fmla="*/ 13 w 656"/>
                                <a:gd name="T73" fmla="*/ 199 h 416"/>
                                <a:gd name="T74" fmla="*/ 8 w 656"/>
                                <a:gd name="T75" fmla="*/ 252 h 416"/>
                                <a:gd name="T76" fmla="*/ 5 w 656"/>
                                <a:gd name="T77" fmla="*/ 305 h 416"/>
                                <a:gd name="T78" fmla="*/ 3 w 656"/>
                                <a:gd name="T79" fmla="*/ 360 h 416"/>
                                <a:gd name="T80" fmla="*/ 0 w 656"/>
                                <a:gd name="T81" fmla="*/ 416 h 416"/>
                                <a:gd name="T82" fmla="*/ 656 w 656"/>
                                <a:gd name="T83" fmla="*/ 416 h 416"/>
                                <a:gd name="T84" fmla="*/ 653 w 656"/>
                                <a:gd name="T85" fmla="*/ 359 h 416"/>
                                <a:gd name="T86" fmla="*/ 651 w 656"/>
                                <a:gd name="T87" fmla="*/ 304 h 416"/>
                                <a:gd name="T88" fmla="*/ 648 w 656"/>
                                <a:gd name="T89" fmla="*/ 250 h 416"/>
                                <a:gd name="T90" fmla="*/ 643 w 656"/>
                                <a:gd name="T91" fmla="*/ 197 h 416"/>
                                <a:gd name="T92" fmla="*/ 638 w 656"/>
                                <a:gd name="T93" fmla="*/ 147 h 416"/>
                                <a:gd name="T94" fmla="*/ 631 w 656"/>
                                <a:gd name="T95" fmla="*/ 96 h 416"/>
                                <a:gd name="T96" fmla="*/ 625 w 656"/>
                                <a:gd name="T97" fmla="*/ 47 h 416"/>
                                <a:gd name="T98" fmla="*/ 617 w 656"/>
                                <a:gd name="T99" fmla="*/ 0 h 4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56" h="416">
                                  <a:moveTo>
                                    <a:pt x="617" y="0"/>
                                  </a:moveTo>
                                  <a:lnTo>
                                    <a:pt x="597" y="1"/>
                                  </a:lnTo>
                                  <a:lnTo>
                                    <a:pt x="579" y="4"/>
                                  </a:lnTo>
                                  <a:lnTo>
                                    <a:pt x="559" y="5"/>
                                  </a:lnTo>
                                  <a:lnTo>
                                    <a:pt x="539" y="6"/>
                                  </a:lnTo>
                                  <a:lnTo>
                                    <a:pt x="519" y="8"/>
                                  </a:lnTo>
                                  <a:lnTo>
                                    <a:pt x="499" y="9"/>
                                  </a:lnTo>
                                  <a:lnTo>
                                    <a:pt x="479" y="10"/>
                                  </a:lnTo>
                                  <a:lnTo>
                                    <a:pt x="460" y="11"/>
                                  </a:lnTo>
                                  <a:lnTo>
                                    <a:pt x="440" y="13"/>
                                  </a:lnTo>
                                  <a:lnTo>
                                    <a:pt x="419" y="13"/>
                                  </a:lnTo>
                                  <a:lnTo>
                                    <a:pt x="399" y="14"/>
                                  </a:lnTo>
                                  <a:lnTo>
                                    <a:pt x="379" y="14"/>
                                  </a:lnTo>
                                  <a:lnTo>
                                    <a:pt x="358" y="15"/>
                                  </a:lnTo>
                                  <a:lnTo>
                                    <a:pt x="339" y="15"/>
                                  </a:lnTo>
                                  <a:lnTo>
                                    <a:pt x="319" y="15"/>
                                  </a:lnTo>
                                  <a:lnTo>
                                    <a:pt x="298" y="15"/>
                                  </a:lnTo>
                                  <a:lnTo>
                                    <a:pt x="281" y="15"/>
                                  </a:lnTo>
                                  <a:lnTo>
                                    <a:pt x="265" y="15"/>
                                  </a:lnTo>
                                  <a:lnTo>
                                    <a:pt x="248" y="15"/>
                                  </a:lnTo>
                                  <a:lnTo>
                                    <a:pt x="232" y="14"/>
                                  </a:lnTo>
                                  <a:lnTo>
                                    <a:pt x="215" y="14"/>
                                  </a:lnTo>
                                  <a:lnTo>
                                    <a:pt x="199" y="14"/>
                                  </a:lnTo>
                                  <a:lnTo>
                                    <a:pt x="183" y="13"/>
                                  </a:lnTo>
                                  <a:lnTo>
                                    <a:pt x="167" y="13"/>
                                  </a:lnTo>
                                  <a:lnTo>
                                    <a:pt x="150" y="11"/>
                                  </a:lnTo>
                                  <a:lnTo>
                                    <a:pt x="134" y="11"/>
                                  </a:lnTo>
                                  <a:lnTo>
                                    <a:pt x="118" y="10"/>
                                  </a:lnTo>
                                  <a:lnTo>
                                    <a:pt x="102" y="9"/>
                                  </a:lnTo>
                                  <a:lnTo>
                                    <a:pt x="86" y="9"/>
                                  </a:lnTo>
                                  <a:lnTo>
                                    <a:pt x="70" y="8"/>
                                  </a:lnTo>
                                  <a:lnTo>
                                    <a:pt x="53" y="6"/>
                                  </a:lnTo>
                                  <a:lnTo>
                                    <a:pt x="38" y="5"/>
                                  </a:lnTo>
                                  <a:lnTo>
                                    <a:pt x="30" y="52"/>
                                  </a:lnTo>
                                  <a:lnTo>
                                    <a:pt x="24" y="100"/>
                                  </a:lnTo>
                                  <a:lnTo>
                                    <a:pt x="18" y="149"/>
                                  </a:lnTo>
                                  <a:lnTo>
                                    <a:pt x="13" y="199"/>
                                  </a:lnTo>
                                  <a:lnTo>
                                    <a:pt x="8" y="252"/>
                                  </a:lnTo>
                                  <a:lnTo>
                                    <a:pt x="5" y="305"/>
                                  </a:lnTo>
                                  <a:lnTo>
                                    <a:pt x="3" y="360"/>
                                  </a:lnTo>
                                  <a:lnTo>
                                    <a:pt x="0" y="416"/>
                                  </a:lnTo>
                                  <a:lnTo>
                                    <a:pt x="656" y="416"/>
                                  </a:lnTo>
                                  <a:lnTo>
                                    <a:pt x="653" y="359"/>
                                  </a:lnTo>
                                  <a:lnTo>
                                    <a:pt x="651" y="304"/>
                                  </a:lnTo>
                                  <a:lnTo>
                                    <a:pt x="648" y="250"/>
                                  </a:lnTo>
                                  <a:lnTo>
                                    <a:pt x="643" y="197"/>
                                  </a:lnTo>
                                  <a:lnTo>
                                    <a:pt x="638" y="147"/>
                                  </a:lnTo>
                                  <a:lnTo>
                                    <a:pt x="631" y="96"/>
                                  </a:lnTo>
                                  <a:lnTo>
                                    <a:pt x="625" y="47"/>
                                  </a:lnTo>
                                  <a:lnTo>
                                    <a:pt x="61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2"/>
                          <wps:cNvSpPr>
                            <a:spLocks/>
                          </wps:cNvSpPr>
                          <wps:spPr bwMode="auto">
                            <a:xfrm>
                              <a:off x="2533" y="2186"/>
                              <a:ext cx="662" cy="149"/>
                            </a:xfrm>
                            <a:custGeom>
                              <a:avLst/>
                              <a:gdLst>
                                <a:gd name="T0" fmla="*/ 37 w 657"/>
                                <a:gd name="T1" fmla="*/ 409 h 414"/>
                                <a:gd name="T2" fmla="*/ 53 w 657"/>
                                <a:gd name="T3" fmla="*/ 408 h 414"/>
                                <a:gd name="T4" fmla="*/ 69 w 657"/>
                                <a:gd name="T5" fmla="*/ 407 h 414"/>
                                <a:gd name="T6" fmla="*/ 85 w 657"/>
                                <a:gd name="T7" fmla="*/ 406 h 414"/>
                                <a:gd name="T8" fmla="*/ 102 w 657"/>
                                <a:gd name="T9" fmla="*/ 406 h 414"/>
                                <a:gd name="T10" fmla="*/ 118 w 657"/>
                                <a:gd name="T11" fmla="*/ 404 h 414"/>
                                <a:gd name="T12" fmla="*/ 134 w 657"/>
                                <a:gd name="T13" fmla="*/ 403 h 414"/>
                                <a:gd name="T14" fmla="*/ 150 w 657"/>
                                <a:gd name="T15" fmla="*/ 403 h 414"/>
                                <a:gd name="T16" fmla="*/ 167 w 657"/>
                                <a:gd name="T17" fmla="*/ 402 h 414"/>
                                <a:gd name="T18" fmla="*/ 183 w 657"/>
                                <a:gd name="T19" fmla="*/ 402 h 414"/>
                                <a:gd name="T20" fmla="*/ 200 w 657"/>
                                <a:gd name="T21" fmla="*/ 401 h 414"/>
                                <a:gd name="T22" fmla="*/ 216 w 657"/>
                                <a:gd name="T23" fmla="*/ 401 h 414"/>
                                <a:gd name="T24" fmla="*/ 233 w 657"/>
                                <a:gd name="T25" fmla="*/ 401 h 414"/>
                                <a:gd name="T26" fmla="*/ 249 w 657"/>
                                <a:gd name="T27" fmla="*/ 399 h 414"/>
                                <a:gd name="T28" fmla="*/ 266 w 657"/>
                                <a:gd name="T29" fmla="*/ 399 h 414"/>
                                <a:gd name="T30" fmla="*/ 282 w 657"/>
                                <a:gd name="T31" fmla="*/ 399 h 414"/>
                                <a:gd name="T32" fmla="*/ 299 w 657"/>
                                <a:gd name="T33" fmla="*/ 399 h 414"/>
                                <a:gd name="T34" fmla="*/ 320 w 657"/>
                                <a:gd name="T35" fmla="*/ 399 h 414"/>
                                <a:gd name="T36" fmla="*/ 340 w 657"/>
                                <a:gd name="T37" fmla="*/ 399 h 414"/>
                                <a:gd name="T38" fmla="*/ 360 w 657"/>
                                <a:gd name="T39" fmla="*/ 401 h 414"/>
                                <a:gd name="T40" fmla="*/ 380 w 657"/>
                                <a:gd name="T41" fmla="*/ 401 h 414"/>
                                <a:gd name="T42" fmla="*/ 400 w 657"/>
                                <a:gd name="T43" fmla="*/ 401 h 414"/>
                                <a:gd name="T44" fmla="*/ 421 w 657"/>
                                <a:gd name="T45" fmla="*/ 402 h 414"/>
                                <a:gd name="T46" fmla="*/ 441 w 657"/>
                                <a:gd name="T47" fmla="*/ 403 h 414"/>
                                <a:gd name="T48" fmla="*/ 462 w 657"/>
                                <a:gd name="T49" fmla="*/ 403 h 414"/>
                                <a:gd name="T50" fmla="*/ 482 w 657"/>
                                <a:gd name="T51" fmla="*/ 404 h 414"/>
                                <a:gd name="T52" fmla="*/ 501 w 657"/>
                                <a:gd name="T53" fmla="*/ 406 h 414"/>
                                <a:gd name="T54" fmla="*/ 521 w 657"/>
                                <a:gd name="T55" fmla="*/ 407 h 414"/>
                                <a:gd name="T56" fmla="*/ 541 w 657"/>
                                <a:gd name="T57" fmla="*/ 408 h 414"/>
                                <a:gd name="T58" fmla="*/ 561 w 657"/>
                                <a:gd name="T59" fmla="*/ 409 h 414"/>
                                <a:gd name="T60" fmla="*/ 581 w 657"/>
                                <a:gd name="T61" fmla="*/ 411 h 414"/>
                                <a:gd name="T62" fmla="*/ 600 w 657"/>
                                <a:gd name="T63" fmla="*/ 413 h 414"/>
                                <a:gd name="T64" fmla="*/ 620 w 657"/>
                                <a:gd name="T65" fmla="*/ 414 h 414"/>
                                <a:gd name="T66" fmla="*/ 627 w 657"/>
                                <a:gd name="T67" fmla="*/ 367 h 414"/>
                                <a:gd name="T68" fmla="*/ 633 w 657"/>
                                <a:gd name="T69" fmla="*/ 318 h 414"/>
                                <a:gd name="T70" fmla="*/ 640 w 657"/>
                                <a:gd name="T71" fmla="*/ 269 h 414"/>
                                <a:gd name="T72" fmla="*/ 644 w 657"/>
                                <a:gd name="T73" fmla="*/ 217 h 414"/>
                                <a:gd name="T74" fmla="*/ 649 w 657"/>
                                <a:gd name="T75" fmla="*/ 165 h 414"/>
                                <a:gd name="T76" fmla="*/ 652 w 657"/>
                                <a:gd name="T77" fmla="*/ 111 h 414"/>
                                <a:gd name="T78" fmla="*/ 654 w 657"/>
                                <a:gd name="T79" fmla="*/ 56 h 414"/>
                                <a:gd name="T80" fmla="*/ 657 w 657"/>
                                <a:gd name="T81" fmla="*/ 0 h 414"/>
                                <a:gd name="T82" fmla="*/ 0 w 657"/>
                                <a:gd name="T83" fmla="*/ 0 h 414"/>
                                <a:gd name="T84" fmla="*/ 3 w 657"/>
                                <a:gd name="T85" fmla="*/ 55 h 414"/>
                                <a:gd name="T86" fmla="*/ 5 w 657"/>
                                <a:gd name="T87" fmla="*/ 111 h 414"/>
                                <a:gd name="T88" fmla="*/ 8 w 657"/>
                                <a:gd name="T89" fmla="*/ 163 h 414"/>
                                <a:gd name="T90" fmla="*/ 12 w 657"/>
                                <a:gd name="T91" fmla="*/ 215 h 414"/>
                                <a:gd name="T92" fmla="*/ 17 w 657"/>
                                <a:gd name="T93" fmla="*/ 265 h 414"/>
                                <a:gd name="T94" fmla="*/ 24 w 657"/>
                                <a:gd name="T95" fmla="*/ 315 h 414"/>
                                <a:gd name="T96" fmla="*/ 30 w 657"/>
                                <a:gd name="T97" fmla="*/ 363 h 414"/>
                                <a:gd name="T98" fmla="*/ 37 w 657"/>
                                <a:gd name="T99" fmla="*/ 409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57" h="414">
                                  <a:moveTo>
                                    <a:pt x="37" y="409"/>
                                  </a:moveTo>
                                  <a:lnTo>
                                    <a:pt x="53" y="408"/>
                                  </a:lnTo>
                                  <a:lnTo>
                                    <a:pt x="69" y="407"/>
                                  </a:lnTo>
                                  <a:lnTo>
                                    <a:pt x="85" y="406"/>
                                  </a:lnTo>
                                  <a:lnTo>
                                    <a:pt x="102" y="406"/>
                                  </a:lnTo>
                                  <a:lnTo>
                                    <a:pt x="118" y="404"/>
                                  </a:lnTo>
                                  <a:lnTo>
                                    <a:pt x="134" y="403"/>
                                  </a:lnTo>
                                  <a:lnTo>
                                    <a:pt x="150" y="403"/>
                                  </a:lnTo>
                                  <a:lnTo>
                                    <a:pt x="167" y="402"/>
                                  </a:lnTo>
                                  <a:lnTo>
                                    <a:pt x="183" y="402"/>
                                  </a:lnTo>
                                  <a:lnTo>
                                    <a:pt x="200" y="401"/>
                                  </a:lnTo>
                                  <a:lnTo>
                                    <a:pt x="216" y="401"/>
                                  </a:lnTo>
                                  <a:lnTo>
                                    <a:pt x="233" y="401"/>
                                  </a:lnTo>
                                  <a:lnTo>
                                    <a:pt x="249" y="399"/>
                                  </a:lnTo>
                                  <a:lnTo>
                                    <a:pt x="266" y="399"/>
                                  </a:lnTo>
                                  <a:lnTo>
                                    <a:pt x="282" y="399"/>
                                  </a:lnTo>
                                  <a:lnTo>
                                    <a:pt x="299" y="399"/>
                                  </a:lnTo>
                                  <a:lnTo>
                                    <a:pt x="320" y="399"/>
                                  </a:lnTo>
                                  <a:lnTo>
                                    <a:pt x="340" y="399"/>
                                  </a:lnTo>
                                  <a:lnTo>
                                    <a:pt x="360" y="401"/>
                                  </a:lnTo>
                                  <a:lnTo>
                                    <a:pt x="380" y="401"/>
                                  </a:lnTo>
                                  <a:lnTo>
                                    <a:pt x="400" y="401"/>
                                  </a:lnTo>
                                  <a:lnTo>
                                    <a:pt x="421" y="402"/>
                                  </a:lnTo>
                                  <a:lnTo>
                                    <a:pt x="441" y="403"/>
                                  </a:lnTo>
                                  <a:lnTo>
                                    <a:pt x="462" y="403"/>
                                  </a:lnTo>
                                  <a:lnTo>
                                    <a:pt x="482" y="404"/>
                                  </a:lnTo>
                                  <a:lnTo>
                                    <a:pt x="501" y="406"/>
                                  </a:lnTo>
                                  <a:lnTo>
                                    <a:pt x="521" y="407"/>
                                  </a:lnTo>
                                  <a:lnTo>
                                    <a:pt x="541" y="408"/>
                                  </a:lnTo>
                                  <a:lnTo>
                                    <a:pt x="561" y="409"/>
                                  </a:lnTo>
                                  <a:lnTo>
                                    <a:pt x="581" y="411"/>
                                  </a:lnTo>
                                  <a:lnTo>
                                    <a:pt x="600" y="413"/>
                                  </a:lnTo>
                                  <a:lnTo>
                                    <a:pt x="620" y="414"/>
                                  </a:lnTo>
                                  <a:lnTo>
                                    <a:pt x="627" y="367"/>
                                  </a:lnTo>
                                  <a:lnTo>
                                    <a:pt x="633" y="318"/>
                                  </a:lnTo>
                                  <a:lnTo>
                                    <a:pt x="640" y="269"/>
                                  </a:lnTo>
                                  <a:lnTo>
                                    <a:pt x="644" y="217"/>
                                  </a:lnTo>
                                  <a:lnTo>
                                    <a:pt x="649" y="165"/>
                                  </a:lnTo>
                                  <a:lnTo>
                                    <a:pt x="652" y="111"/>
                                  </a:lnTo>
                                  <a:lnTo>
                                    <a:pt x="654" y="56"/>
                                  </a:lnTo>
                                  <a:lnTo>
                                    <a:pt x="657" y="0"/>
                                  </a:lnTo>
                                  <a:lnTo>
                                    <a:pt x="0" y="0"/>
                                  </a:lnTo>
                                  <a:lnTo>
                                    <a:pt x="3" y="55"/>
                                  </a:lnTo>
                                  <a:lnTo>
                                    <a:pt x="5" y="111"/>
                                  </a:lnTo>
                                  <a:lnTo>
                                    <a:pt x="8" y="163"/>
                                  </a:lnTo>
                                  <a:lnTo>
                                    <a:pt x="12" y="215"/>
                                  </a:lnTo>
                                  <a:lnTo>
                                    <a:pt x="17" y="265"/>
                                  </a:lnTo>
                                  <a:lnTo>
                                    <a:pt x="24" y="315"/>
                                  </a:lnTo>
                                  <a:lnTo>
                                    <a:pt x="30" y="363"/>
                                  </a:lnTo>
                                  <a:lnTo>
                                    <a:pt x="37" y="40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43"/>
                          <wps:cNvSpPr>
                            <a:spLocks/>
                          </wps:cNvSpPr>
                          <wps:spPr bwMode="auto">
                            <a:xfrm>
                              <a:off x="2598" y="2380"/>
                              <a:ext cx="532" cy="164"/>
                            </a:xfrm>
                            <a:custGeom>
                              <a:avLst/>
                              <a:gdLst>
                                <a:gd name="T0" fmla="*/ 220 w 529"/>
                                <a:gd name="T1" fmla="*/ 0 h 456"/>
                                <a:gd name="T2" fmla="*/ 191 w 529"/>
                                <a:gd name="T3" fmla="*/ 0 h 456"/>
                                <a:gd name="T4" fmla="*/ 161 w 529"/>
                                <a:gd name="T5" fmla="*/ 1 h 456"/>
                                <a:gd name="T6" fmla="*/ 131 w 529"/>
                                <a:gd name="T7" fmla="*/ 1 h 456"/>
                                <a:gd name="T8" fmla="*/ 102 w 529"/>
                                <a:gd name="T9" fmla="*/ 3 h 456"/>
                                <a:gd name="T10" fmla="*/ 73 w 529"/>
                                <a:gd name="T11" fmla="*/ 4 h 456"/>
                                <a:gd name="T12" fmla="*/ 43 w 529"/>
                                <a:gd name="T13" fmla="*/ 5 h 456"/>
                                <a:gd name="T14" fmla="*/ 15 w 529"/>
                                <a:gd name="T15" fmla="*/ 6 h 456"/>
                                <a:gd name="T16" fmla="*/ 17 w 529"/>
                                <a:gd name="T17" fmla="*/ 76 h 456"/>
                                <a:gd name="T18" fmla="*/ 55 w 529"/>
                                <a:gd name="T19" fmla="*/ 198 h 456"/>
                                <a:gd name="T20" fmla="*/ 99 w 529"/>
                                <a:gd name="T21" fmla="*/ 299 h 456"/>
                                <a:gd name="T22" fmla="*/ 147 w 529"/>
                                <a:gd name="T23" fmla="*/ 376 h 456"/>
                                <a:gd name="T24" fmla="*/ 183 w 529"/>
                                <a:gd name="T25" fmla="*/ 418 h 456"/>
                                <a:gd name="T26" fmla="*/ 206 w 529"/>
                                <a:gd name="T27" fmla="*/ 436 h 456"/>
                                <a:gd name="T28" fmla="*/ 229 w 529"/>
                                <a:gd name="T29" fmla="*/ 449 h 456"/>
                                <a:gd name="T30" fmla="*/ 253 w 529"/>
                                <a:gd name="T31" fmla="*/ 455 h 456"/>
                                <a:gd name="T32" fmla="*/ 277 w 529"/>
                                <a:gd name="T33" fmla="*/ 455 h 456"/>
                                <a:gd name="T34" fmla="*/ 300 w 529"/>
                                <a:gd name="T35" fmla="*/ 450 h 456"/>
                                <a:gd name="T36" fmla="*/ 323 w 529"/>
                                <a:gd name="T37" fmla="*/ 438 h 456"/>
                                <a:gd name="T38" fmla="*/ 346 w 529"/>
                                <a:gd name="T39" fmla="*/ 419 h 456"/>
                                <a:gd name="T40" fmla="*/ 381 w 529"/>
                                <a:gd name="T41" fmla="*/ 380 h 456"/>
                                <a:gd name="T42" fmla="*/ 429 w 529"/>
                                <a:gd name="T43" fmla="*/ 304 h 456"/>
                                <a:gd name="T44" fmla="*/ 473 w 529"/>
                                <a:gd name="T45" fmla="*/ 203 h 456"/>
                                <a:gd name="T46" fmla="*/ 512 w 529"/>
                                <a:gd name="T47" fmla="*/ 81 h 456"/>
                                <a:gd name="T48" fmla="*/ 511 w 529"/>
                                <a:gd name="T49" fmla="*/ 11 h 456"/>
                                <a:gd name="T50" fmla="*/ 475 w 529"/>
                                <a:gd name="T51" fmla="*/ 7 h 456"/>
                                <a:gd name="T52" fmla="*/ 438 w 529"/>
                                <a:gd name="T53" fmla="*/ 6 h 456"/>
                                <a:gd name="T54" fmla="*/ 402 w 529"/>
                                <a:gd name="T55" fmla="*/ 4 h 456"/>
                                <a:gd name="T56" fmla="*/ 366 w 529"/>
                                <a:gd name="T57" fmla="*/ 3 h 456"/>
                                <a:gd name="T58" fmla="*/ 328 w 529"/>
                                <a:gd name="T59" fmla="*/ 1 h 456"/>
                                <a:gd name="T60" fmla="*/ 291 w 529"/>
                                <a:gd name="T61" fmla="*/ 0 h 456"/>
                                <a:gd name="T62" fmla="*/ 253 w 529"/>
                                <a:gd name="T63" fmla="*/ 0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29" h="456">
                                  <a:moveTo>
                                    <a:pt x="235" y="0"/>
                                  </a:moveTo>
                                  <a:lnTo>
                                    <a:pt x="220" y="0"/>
                                  </a:lnTo>
                                  <a:lnTo>
                                    <a:pt x="205" y="0"/>
                                  </a:lnTo>
                                  <a:lnTo>
                                    <a:pt x="191" y="0"/>
                                  </a:lnTo>
                                  <a:lnTo>
                                    <a:pt x="175" y="0"/>
                                  </a:lnTo>
                                  <a:lnTo>
                                    <a:pt x="161" y="1"/>
                                  </a:lnTo>
                                  <a:lnTo>
                                    <a:pt x="146" y="1"/>
                                  </a:lnTo>
                                  <a:lnTo>
                                    <a:pt x="131" y="1"/>
                                  </a:lnTo>
                                  <a:lnTo>
                                    <a:pt x="117" y="1"/>
                                  </a:lnTo>
                                  <a:lnTo>
                                    <a:pt x="102" y="3"/>
                                  </a:lnTo>
                                  <a:lnTo>
                                    <a:pt x="87" y="3"/>
                                  </a:lnTo>
                                  <a:lnTo>
                                    <a:pt x="73" y="4"/>
                                  </a:lnTo>
                                  <a:lnTo>
                                    <a:pt x="59" y="4"/>
                                  </a:lnTo>
                                  <a:lnTo>
                                    <a:pt x="43" y="5"/>
                                  </a:lnTo>
                                  <a:lnTo>
                                    <a:pt x="29" y="6"/>
                                  </a:lnTo>
                                  <a:lnTo>
                                    <a:pt x="15" y="6"/>
                                  </a:lnTo>
                                  <a:lnTo>
                                    <a:pt x="0" y="7"/>
                                  </a:lnTo>
                                  <a:lnTo>
                                    <a:pt x="17" y="76"/>
                                  </a:lnTo>
                                  <a:lnTo>
                                    <a:pt x="35" y="140"/>
                                  </a:lnTo>
                                  <a:lnTo>
                                    <a:pt x="55" y="198"/>
                                  </a:lnTo>
                                  <a:lnTo>
                                    <a:pt x="77" y="251"/>
                                  </a:lnTo>
                                  <a:lnTo>
                                    <a:pt x="99" y="299"/>
                                  </a:lnTo>
                                  <a:lnTo>
                                    <a:pt x="122" y="341"/>
                                  </a:lnTo>
                                  <a:lnTo>
                                    <a:pt x="147" y="376"/>
                                  </a:lnTo>
                                  <a:lnTo>
                                    <a:pt x="171" y="406"/>
                                  </a:lnTo>
                                  <a:lnTo>
                                    <a:pt x="183" y="418"/>
                                  </a:lnTo>
                                  <a:lnTo>
                                    <a:pt x="194" y="428"/>
                                  </a:lnTo>
                                  <a:lnTo>
                                    <a:pt x="206" y="436"/>
                                  </a:lnTo>
                                  <a:lnTo>
                                    <a:pt x="218" y="444"/>
                                  </a:lnTo>
                                  <a:lnTo>
                                    <a:pt x="229" y="449"/>
                                  </a:lnTo>
                                  <a:lnTo>
                                    <a:pt x="241" y="452"/>
                                  </a:lnTo>
                                  <a:lnTo>
                                    <a:pt x="253" y="455"/>
                                  </a:lnTo>
                                  <a:lnTo>
                                    <a:pt x="266" y="456"/>
                                  </a:lnTo>
                                  <a:lnTo>
                                    <a:pt x="277" y="455"/>
                                  </a:lnTo>
                                  <a:lnTo>
                                    <a:pt x="288" y="454"/>
                                  </a:lnTo>
                                  <a:lnTo>
                                    <a:pt x="300" y="450"/>
                                  </a:lnTo>
                                  <a:lnTo>
                                    <a:pt x="311" y="444"/>
                                  </a:lnTo>
                                  <a:lnTo>
                                    <a:pt x="323" y="438"/>
                                  </a:lnTo>
                                  <a:lnTo>
                                    <a:pt x="334" y="429"/>
                                  </a:lnTo>
                                  <a:lnTo>
                                    <a:pt x="346" y="419"/>
                                  </a:lnTo>
                                  <a:lnTo>
                                    <a:pt x="357" y="408"/>
                                  </a:lnTo>
                                  <a:lnTo>
                                    <a:pt x="381" y="380"/>
                                  </a:lnTo>
                                  <a:lnTo>
                                    <a:pt x="405" y="344"/>
                                  </a:lnTo>
                                  <a:lnTo>
                                    <a:pt x="429" y="304"/>
                                  </a:lnTo>
                                  <a:lnTo>
                                    <a:pt x="452" y="256"/>
                                  </a:lnTo>
                                  <a:lnTo>
                                    <a:pt x="473" y="203"/>
                                  </a:lnTo>
                                  <a:lnTo>
                                    <a:pt x="494" y="145"/>
                                  </a:lnTo>
                                  <a:lnTo>
                                    <a:pt x="512" y="81"/>
                                  </a:lnTo>
                                  <a:lnTo>
                                    <a:pt x="529" y="12"/>
                                  </a:lnTo>
                                  <a:lnTo>
                                    <a:pt x="511" y="11"/>
                                  </a:lnTo>
                                  <a:lnTo>
                                    <a:pt x="494" y="10"/>
                                  </a:lnTo>
                                  <a:lnTo>
                                    <a:pt x="475" y="7"/>
                                  </a:lnTo>
                                  <a:lnTo>
                                    <a:pt x="457" y="6"/>
                                  </a:lnTo>
                                  <a:lnTo>
                                    <a:pt x="438" y="6"/>
                                  </a:lnTo>
                                  <a:lnTo>
                                    <a:pt x="421" y="5"/>
                                  </a:lnTo>
                                  <a:lnTo>
                                    <a:pt x="402" y="4"/>
                                  </a:lnTo>
                                  <a:lnTo>
                                    <a:pt x="383" y="3"/>
                                  </a:lnTo>
                                  <a:lnTo>
                                    <a:pt x="366" y="3"/>
                                  </a:lnTo>
                                  <a:lnTo>
                                    <a:pt x="347" y="1"/>
                                  </a:lnTo>
                                  <a:lnTo>
                                    <a:pt x="328" y="1"/>
                                  </a:lnTo>
                                  <a:lnTo>
                                    <a:pt x="310" y="1"/>
                                  </a:lnTo>
                                  <a:lnTo>
                                    <a:pt x="291" y="0"/>
                                  </a:lnTo>
                                  <a:lnTo>
                                    <a:pt x="272" y="0"/>
                                  </a:lnTo>
                                  <a:lnTo>
                                    <a:pt x="253" y="0"/>
                                  </a:lnTo>
                                  <a:lnTo>
                                    <a:pt x="23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44"/>
                          <wps:cNvSpPr>
                            <a:spLocks/>
                          </wps:cNvSpPr>
                          <wps:spPr bwMode="auto">
                            <a:xfrm>
                              <a:off x="3215" y="1956"/>
                              <a:ext cx="451" cy="180"/>
                            </a:xfrm>
                            <a:custGeom>
                              <a:avLst/>
                              <a:gdLst>
                                <a:gd name="T0" fmla="*/ 39 w 510"/>
                                <a:gd name="T1" fmla="*/ 497 h 497"/>
                                <a:gd name="T2" fmla="*/ 510 w 510"/>
                                <a:gd name="T3" fmla="*/ 497 h 497"/>
                                <a:gd name="T4" fmla="*/ 504 w 510"/>
                                <a:gd name="T5" fmla="*/ 429 h 497"/>
                                <a:gd name="T6" fmla="*/ 494 w 510"/>
                                <a:gd name="T7" fmla="*/ 362 h 497"/>
                                <a:gd name="T8" fmla="*/ 480 w 510"/>
                                <a:gd name="T9" fmla="*/ 298 h 497"/>
                                <a:gd name="T10" fmla="*/ 462 w 510"/>
                                <a:gd name="T11" fmla="*/ 234 h 497"/>
                                <a:gd name="T12" fmla="*/ 441 w 510"/>
                                <a:gd name="T13" fmla="*/ 172 h 497"/>
                                <a:gd name="T14" fmla="*/ 417 w 510"/>
                                <a:gd name="T15" fmla="*/ 113 h 497"/>
                                <a:gd name="T16" fmla="*/ 388 w 510"/>
                                <a:gd name="T17" fmla="*/ 55 h 497"/>
                                <a:gd name="T18" fmla="*/ 357 w 510"/>
                                <a:gd name="T19" fmla="*/ 0 h 497"/>
                                <a:gd name="T20" fmla="*/ 336 w 510"/>
                                <a:gd name="T21" fmla="*/ 5 h 497"/>
                                <a:gd name="T22" fmla="*/ 314 w 510"/>
                                <a:gd name="T23" fmla="*/ 11 h 497"/>
                                <a:gd name="T24" fmla="*/ 294 w 510"/>
                                <a:gd name="T25" fmla="*/ 16 h 497"/>
                                <a:gd name="T26" fmla="*/ 272 w 510"/>
                                <a:gd name="T27" fmla="*/ 21 h 497"/>
                                <a:gd name="T28" fmla="*/ 250 w 510"/>
                                <a:gd name="T29" fmla="*/ 26 h 497"/>
                                <a:gd name="T30" fmla="*/ 227 w 510"/>
                                <a:gd name="T31" fmla="*/ 31 h 497"/>
                                <a:gd name="T32" fmla="*/ 205 w 510"/>
                                <a:gd name="T33" fmla="*/ 34 h 497"/>
                                <a:gd name="T34" fmla="*/ 183 w 510"/>
                                <a:gd name="T35" fmla="*/ 39 h 497"/>
                                <a:gd name="T36" fmla="*/ 161 w 510"/>
                                <a:gd name="T37" fmla="*/ 43 h 497"/>
                                <a:gd name="T38" fmla="*/ 138 w 510"/>
                                <a:gd name="T39" fmla="*/ 47 h 497"/>
                                <a:gd name="T40" fmla="*/ 115 w 510"/>
                                <a:gd name="T41" fmla="*/ 50 h 497"/>
                                <a:gd name="T42" fmla="*/ 93 w 510"/>
                                <a:gd name="T43" fmla="*/ 54 h 497"/>
                                <a:gd name="T44" fmla="*/ 70 w 510"/>
                                <a:gd name="T45" fmla="*/ 58 h 497"/>
                                <a:gd name="T46" fmla="*/ 47 w 510"/>
                                <a:gd name="T47" fmla="*/ 62 h 497"/>
                                <a:gd name="T48" fmla="*/ 23 w 510"/>
                                <a:gd name="T49" fmla="*/ 65 h 497"/>
                                <a:gd name="T50" fmla="*/ 0 w 510"/>
                                <a:gd name="T51" fmla="*/ 68 h 497"/>
                                <a:gd name="T52" fmla="*/ 7 w 510"/>
                                <a:gd name="T53" fmla="*/ 119 h 497"/>
                                <a:gd name="T54" fmla="*/ 15 w 510"/>
                                <a:gd name="T55" fmla="*/ 172 h 497"/>
                                <a:gd name="T56" fmla="*/ 22 w 510"/>
                                <a:gd name="T57" fmla="*/ 225 h 497"/>
                                <a:gd name="T58" fmla="*/ 27 w 510"/>
                                <a:gd name="T59" fmla="*/ 278 h 497"/>
                                <a:gd name="T60" fmla="*/ 32 w 510"/>
                                <a:gd name="T61" fmla="*/ 333 h 497"/>
                                <a:gd name="T62" fmla="*/ 35 w 510"/>
                                <a:gd name="T63" fmla="*/ 387 h 497"/>
                                <a:gd name="T64" fmla="*/ 37 w 510"/>
                                <a:gd name="T65" fmla="*/ 441 h 497"/>
                                <a:gd name="T66" fmla="*/ 39 w 510"/>
                                <a:gd name="T67"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10" h="497">
                                  <a:moveTo>
                                    <a:pt x="39" y="497"/>
                                  </a:moveTo>
                                  <a:lnTo>
                                    <a:pt x="510" y="497"/>
                                  </a:lnTo>
                                  <a:lnTo>
                                    <a:pt x="504" y="429"/>
                                  </a:lnTo>
                                  <a:lnTo>
                                    <a:pt x="494" y="362"/>
                                  </a:lnTo>
                                  <a:lnTo>
                                    <a:pt x="480" y="298"/>
                                  </a:lnTo>
                                  <a:lnTo>
                                    <a:pt x="462" y="234"/>
                                  </a:lnTo>
                                  <a:lnTo>
                                    <a:pt x="441" y="172"/>
                                  </a:lnTo>
                                  <a:lnTo>
                                    <a:pt x="417" y="113"/>
                                  </a:lnTo>
                                  <a:lnTo>
                                    <a:pt x="388" y="55"/>
                                  </a:lnTo>
                                  <a:lnTo>
                                    <a:pt x="357" y="0"/>
                                  </a:lnTo>
                                  <a:lnTo>
                                    <a:pt x="336" y="5"/>
                                  </a:lnTo>
                                  <a:lnTo>
                                    <a:pt x="314" y="11"/>
                                  </a:lnTo>
                                  <a:lnTo>
                                    <a:pt x="294" y="16"/>
                                  </a:lnTo>
                                  <a:lnTo>
                                    <a:pt x="272" y="21"/>
                                  </a:lnTo>
                                  <a:lnTo>
                                    <a:pt x="250" y="26"/>
                                  </a:lnTo>
                                  <a:lnTo>
                                    <a:pt x="227" y="31"/>
                                  </a:lnTo>
                                  <a:lnTo>
                                    <a:pt x="205" y="34"/>
                                  </a:lnTo>
                                  <a:lnTo>
                                    <a:pt x="183" y="39"/>
                                  </a:lnTo>
                                  <a:lnTo>
                                    <a:pt x="161" y="43"/>
                                  </a:lnTo>
                                  <a:lnTo>
                                    <a:pt x="138" y="47"/>
                                  </a:lnTo>
                                  <a:lnTo>
                                    <a:pt x="115" y="50"/>
                                  </a:lnTo>
                                  <a:lnTo>
                                    <a:pt x="93" y="54"/>
                                  </a:lnTo>
                                  <a:lnTo>
                                    <a:pt x="70" y="58"/>
                                  </a:lnTo>
                                  <a:lnTo>
                                    <a:pt x="47" y="62"/>
                                  </a:lnTo>
                                  <a:lnTo>
                                    <a:pt x="23" y="65"/>
                                  </a:lnTo>
                                  <a:lnTo>
                                    <a:pt x="0" y="68"/>
                                  </a:lnTo>
                                  <a:lnTo>
                                    <a:pt x="7" y="119"/>
                                  </a:lnTo>
                                  <a:lnTo>
                                    <a:pt x="15" y="172"/>
                                  </a:lnTo>
                                  <a:lnTo>
                                    <a:pt x="22" y="225"/>
                                  </a:lnTo>
                                  <a:lnTo>
                                    <a:pt x="27" y="278"/>
                                  </a:lnTo>
                                  <a:lnTo>
                                    <a:pt x="32" y="333"/>
                                  </a:lnTo>
                                  <a:lnTo>
                                    <a:pt x="35" y="387"/>
                                  </a:lnTo>
                                  <a:lnTo>
                                    <a:pt x="37" y="441"/>
                                  </a:lnTo>
                                  <a:lnTo>
                                    <a:pt x="39" y="4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45"/>
                          <wps:cNvSpPr>
                            <a:spLocks/>
                          </wps:cNvSpPr>
                          <wps:spPr bwMode="auto">
                            <a:xfrm>
                              <a:off x="3076" y="1800"/>
                              <a:ext cx="378" cy="131"/>
                            </a:xfrm>
                            <a:custGeom>
                              <a:avLst/>
                              <a:gdLst>
                                <a:gd name="T0" fmla="*/ 429 w 429"/>
                                <a:gd name="T1" fmla="*/ 312 h 364"/>
                                <a:gd name="T2" fmla="*/ 409 w 429"/>
                                <a:gd name="T3" fmla="*/ 286 h 364"/>
                                <a:gd name="T4" fmla="*/ 385 w 429"/>
                                <a:gd name="T5" fmla="*/ 262 h 364"/>
                                <a:gd name="T6" fmla="*/ 362 w 429"/>
                                <a:gd name="T7" fmla="*/ 237 h 364"/>
                                <a:gd name="T8" fmla="*/ 338 w 429"/>
                                <a:gd name="T9" fmla="*/ 214 h 364"/>
                                <a:gd name="T10" fmla="*/ 313 w 429"/>
                                <a:gd name="T11" fmla="*/ 190 h 364"/>
                                <a:gd name="T12" fmla="*/ 287 w 429"/>
                                <a:gd name="T13" fmla="*/ 168 h 364"/>
                                <a:gd name="T14" fmla="*/ 261 w 429"/>
                                <a:gd name="T15" fmla="*/ 146 h 364"/>
                                <a:gd name="T16" fmla="*/ 233 w 429"/>
                                <a:gd name="T17" fmla="*/ 125 h 364"/>
                                <a:gd name="T18" fmla="*/ 206 w 429"/>
                                <a:gd name="T19" fmla="*/ 106 h 364"/>
                                <a:gd name="T20" fmla="*/ 177 w 429"/>
                                <a:gd name="T21" fmla="*/ 86 h 364"/>
                                <a:gd name="T22" fmla="*/ 149 w 429"/>
                                <a:gd name="T23" fmla="*/ 69 h 364"/>
                                <a:gd name="T24" fmla="*/ 120 w 429"/>
                                <a:gd name="T25" fmla="*/ 52 h 364"/>
                                <a:gd name="T26" fmla="*/ 90 w 429"/>
                                <a:gd name="T27" fmla="*/ 37 h 364"/>
                                <a:gd name="T28" fmla="*/ 61 w 429"/>
                                <a:gd name="T29" fmla="*/ 23 h 364"/>
                                <a:gd name="T30" fmla="*/ 30 w 429"/>
                                <a:gd name="T31" fmla="*/ 11 h 364"/>
                                <a:gd name="T32" fmla="*/ 0 w 429"/>
                                <a:gd name="T33" fmla="*/ 0 h 364"/>
                                <a:gd name="T34" fmla="*/ 19 w 429"/>
                                <a:gd name="T35" fmla="*/ 37 h 364"/>
                                <a:gd name="T36" fmla="*/ 36 w 429"/>
                                <a:gd name="T37" fmla="*/ 77 h 364"/>
                                <a:gd name="T38" fmla="*/ 55 w 429"/>
                                <a:gd name="T39" fmla="*/ 122 h 364"/>
                                <a:gd name="T40" fmla="*/ 73 w 429"/>
                                <a:gd name="T41" fmla="*/ 168 h 364"/>
                                <a:gd name="T42" fmla="*/ 89 w 429"/>
                                <a:gd name="T43" fmla="*/ 216 h 364"/>
                                <a:gd name="T44" fmla="*/ 105 w 429"/>
                                <a:gd name="T45" fmla="*/ 265 h 364"/>
                                <a:gd name="T46" fmla="*/ 119 w 429"/>
                                <a:gd name="T47" fmla="*/ 315 h 364"/>
                                <a:gd name="T48" fmla="*/ 131 w 429"/>
                                <a:gd name="T49" fmla="*/ 364 h 364"/>
                                <a:gd name="T50" fmla="*/ 151 w 429"/>
                                <a:gd name="T51" fmla="*/ 361 h 364"/>
                                <a:gd name="T52" fmla="*/ 170 w 429"/>
                                <a:gd name="T53" fmla="*/ 359 h 364"/>
                                <a:gd name="T54" fmla="*/ 189 w 429"/>
                                <a:gd name="T55" fmla="*/ 356 h 364"/>
                                <a:gd name="T56" fmla="*/ 208 w 429"/>
                                <a:gd name="T57" fmla="*/ 354 h 364"/>
                                <a:gd name="T58" fmla="*/ 228 w 429"/>
                                <a:gd name="T59" fmla="*/ 350 h 364"/>
                                <a:gd name="T60" fmla="*/ 247 w 429"/>
                                <a:gd name="T61" fmla="*/ 348 h 364"/>
                                <a:gd name="T62" fmla="*/ 265 w 429"/>
                                <a:gd name="T63" fmla="*/ 345 h 364"/>
                                <a:gd name="T64" fmla="*/ 284 w 429"/>
                                <a:gd name="T65" fmla="*/ 342 h 364"/>
                                <a:gd name="T66" fmla="*/ 303 w 429"/>
                                <a:gd name="T67" fmla="*/ 338 h 364"/>
                                <a:gd name="T68" fmla="*/ 322 w 429"/>
                                <a:gd name="T69" fmla="*/ 335 h 364"/>
                                <a:gd name="T70" fmla="*/ 339 w 429"/>
                                <a:gd name="T71" fmla="*/ 332 h 364"/>
                                <a:gd name="T72" fmla="*/ 358 w 429"/>
                                <a:gd name="T73" fmla="*/ 328 h 364"/>
                                <a:gd name="T74" fmla="*/ 375 w 429"/>
                                <a:gd name="T75" fmla="*/ 324 h 364"/>
                                <a:gd name="T76" fmla="*/ 394 w 429"/>
                                <a:gd name="T77" fmla="*/ 321 h 364"/>
                                <a:gd name="T78" fmla="*/ 412 w 429"/>
                                <a:gd name="T79" fmla="*/ 316 h 364"/>
                                <a:gd name="T80" fmla="*/ 429 w 429"/>
                                <a:gd name="T81" fmla="*/ 312 h 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29" h="364">
                                  <a:moveTo>
                                    <a:pt x="429" y="312"/>
                                  </a:moveTo>
                                  <a:lnTo>
                                    <a:pt x="409" y="286"/>
                                  </a:lnTo>
                                  <a:lnTo>
                                    <a:pt x="385" y="262"/>
                                  </a:lnTo>
                                  <a:lnTo>
                                    <a:pt x="362" y="237"/>
                                  </a:lnTo>
                                  <a:lnTo>
                                    <a:pt x="338" y="214"/>
                                  </a:lnTo>
                                  <a:lnTo>
                                    <a:pt x="313" y="190"/>
                                  </a:lnTo>
                                  <a:lnTo>
                                    <a:pt x="287" y="168"/>
                                  </a:lnTo>
                                  <a:lnTo>
                                    <a:pt x="261" y="146"/>
                                  </a:lnTo>
                                  <a:lnTo>
                                    <a:pt x="233" y="125"/>
                                  </a:lnTo>
                                  <a:lnTo>
                                    <a:pt x="206" y="106"/>
                                  </a:lnTo>
                                  <a:lnTo>
                                    <a:pt x="177" y="86"/>
                                  </a:lnTo>
                                  <a:lnTo>
                                    <a:pt x="149" y="69"/>
                                  </a:lnTo>
                                  <a:lnTo>
                                    <a:pt x="120" y="52"/>
                                  </a:lnTo>
                                  <a:lnTo>
                                    <a:pt x="90" y="37"/>
                                  </a:lnTo>
                                  <a:lnTo>
                                    <a:pt x="61" y="23"/>
                                  </a:lnTo>
                                  <a:lnTo>
                                    <a:pt x="30" y="11"/>
                                  </a:lnTo>
                                  <a:lnTo>
                                    <a:pt x="0" y="0"/>
                                  </a:lnTo>
                                  <a:lnTo>
                                    <a:pt x="19" y="37"/>
                                  </a:lnTo>
                                  <a:lnTo>
                                    <a:pt x="36" y="77"/>
                                  </a:lnTo>
                                  <a:lnTo>
                                    <a:pt x="55" y="122"/>
                                  </a:lnTo>
                                  <a:lnTo>
                                    <a:pt x="73" y="168"/>
                                  </a:lnTo>
                                  <a:lnTo>
                                    <a:pt x="89" y="216"/>
                                  </a:lnTo>
                                  <a:lnTo>
                                    <a:pt x="105" y="265"/>
                                  </a:lnTo>
                                  <a:lnTo>
                                    <a:pt x="119" y="315"/>
                                  </a:lnTo>
                                  <a:lnTo>
                                    <a:pt x="131" y="364"/>
                                  </a:lnTo>
                                  <a:lnTo>
                                    <a:pt x="151" y="361"/>
                                  </a:lnTo>
                                  <a:lnTo>
                                    <a:pt x="170" y="359"/>
                                  </a:lnTo>
                                  <a:lnTo>
                                    <a:pt x="189" y="356"/>
                                  </a:lnTo>
                                  <a:lnTo>
                                    <a:pt x="208" y="354"/>
                                  </a:lnTo>
                                  <a:lnTo>
                                    <a:pt x="228" y="350"/>
                                  </a:lnTo>
                                  <a:lnTo>
                                    <a:pt x="247" y="348"/>
                                  </a:lnTo>
                                  <a:lnTo>
                                    <a:pt x="265" y="345"/>
                                  </a:lnTo>
                                  <a:lnTo>
                                    <a:pt x="284" y="342"/>
                                  </a:lnTo>
                                  <a:lnTo>
                                    <a:pt x="303" y="338"/>
                                  </a:lnTo>
                                  <a:lnTo>
                                    <a:pt x="322" y="335"/>
                                  </a:lnTo>
                                  <a:lnTo>
                                    <a:pt x="339" y="332"/>
                                  </a:lnTo>
                                  <a:lnTo>
                                    <a:pt x="358" y="328"/>
                                  </a:lnTo>
                                  <a:lnTo>
                                    <a:pt x="375" y="324"/>
                                  </a:lnTo>
                                  <a:lnTo>
                                    <a:pt x="394" y="321"/>
                                  </a:lnTo>
                                  <a:lnTo>
                                    <a:pt x="412" y="316"/>
                                  </a:lnTo>
                                  <a:lnTo>
                                    <a:pt x="429" y="3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46"/>
                          <wps:cNvSpPr>
                            <a:spLocks/>
                          </wps:cNvSpPr>
                          <wps:spPr bwMode="auto">
                            <a:xfrm>
                              <a:off x="3069" y="2389"/>
                              <a:ext cx="388" cy="135"/>
                            </a:xfrm>
                            <a:custGeom>
                              <a:avLst/>
                              <a:gdLst>
                                <a:gd name="T0" fmla="*/ 0 w 441"/>
                                <a:gd name="T1" fmla="*/ 376 h 376"/>
                                <a:gd name="T2" fmla="*/ 31 w 441"/>
                                <a:gd name="T3" fmla="*/ 365 h 376"/>
                                <a:gd name="T4" fmla="*/ 61 w 441"/>
                                <a:gd name="T5" fmla="*/ 352 h 376"/>
                                <a:gd name="T6" fmla="*/ 92 w 441"/>
                                <a:gd name="T7" fmla="*/ 338 h 376"/>
                                <a:gd name="T8" fmla="*/ 122 w 441"/>
                                <a:gd name="T9" fmla="*/ 322 h 376"/>
                                <a:gd name="T10" fmla="*/ 152 w 441"/>
                                <a:gd name="T11" fmla="*/ 305 h 376"/>
                                <a:gd name="T12" fmla="*/ 182 w 441"/>
                                <a:gd name="T13" fmla="*/ 286 h 376"/>
                                <a:gd name="T14" fmla="*/ 211 w 441"/>
                                <a:gd name="T15" fmla="*/ 266 h 376"/>
                                <a:gd name="T16" fmla="*/ 239 w 441"/>
                                <a:gd name="T17" fmla="*/ 246 h 376"/>
                                <a:gd name="T18" fmla="*/ 268 w 441"/>
                                <a:gd name="T19" fmla="*/ 223 h 376"/>
                                <a:gd name="T20" fmla="*/ 296 w 441"/>
                                <a:gd name="T21" fmla="*/ 200 h 376"/>
                                <a:gd name="T22" fmla="*/ 322 w 441"/>
                                <a:gd name="T23" fmla="*/ 177 h 376"/>
                                <a:gd name="T24" fmla="*/ 348 w 441"/>
                                <a:gd name="T25" fmla="*/ 153 h 376"/>
                                <a:gd name="T26" fmla="*/ 373 w 441"/>
                                <a:gd name="T27" fmla="*/ 129 h 376"/>
                                <a:gd name="T28" fmla="*/ 397 w 441"/>
                                <a:gd name="T29" fmla="*/ 103 h 376"/>
                                <a:gd name="T30" fmla="*/ 419 w 441"/>
                                <a:gd name="T31" fmla="*/ 78 h 376"/>
                                <a:gd name="T32" fmla="*/ 441 w 441"/>
                                <a:gd name="T33" fmla="*/ 52 h 376"/>
                                <a:gd name="T34" fmla="*/ 423 w 441"/>
                                <a:gd name="T35" fmla="*/ 49 h 376"/>
                                <a:gd name="T36" fmla="*/ 406 w 441"/>
                                <a:gd name="T37" fmla="*/ 44 h 376"/>
                                <a:gd name="T38" fmla="*/ 387 w 441"/>
                                <a:gd name="T39" fmla="*/ 40 h 376"/>
                                <a:gd name="T40" fmla="*/ 369 w 441"/>
                                <a:gd name="T41" fmla="*/ 37 h 376"/>
                                <a:gd name="T42" fmla="*/ 351 w 441"/>
                                <a:gd name="T43" fmla="*/ 33 h 376"/>
                                <a:gd name="T44" fmla="*/ 332 w 441"/>
                                <a:gd name="T45" fmla="*/ 29 h 376"/>
                                <a:gd name="T46" fmla="*/ 313 w 441"/>
                                <a:gd name="T47" fmla="*/ 27 h 376"/>
                                <a:gd name="T48" fmla="*/ 294 w 441"/>
                                <a:gd name="T49" fmla="*/ 23 h 376"/>
                                <a:gd name="T50" fmla="*/ 276 w 441"/>
                                <a:gd name="T51" fmla="*/ 19 h 376"/>
                                <a:gd name="T52" fmla="*/ 257 w 441"/>
                                <a:gd name="T53" fmla="*/ 17 h 376"/>
                                <a:gd name="T54" fmla="*/ 238 w 441"/>
                                <a:gd name="T55" fmla="*/ 13 h 376"/>
                                <a:gd name="T56" fmla="*/ 218 w 441"/>
                                <a:gd name="T57" fmla="*/ 11 h 376"/>
                                <a:gd name="T58" fmla="*/ 200 w 441"/>
                                <a:gd name="T59" fmla="*/ 8 h 376"/>
                                <a:gd name="T60" fmla="*/ 180 w 441"/>
                                <a:gd name="T61" fmla="*/ 5 h 376"/>
                                <a:gd name="T62" fmla="*/ 161 w 441"/>
                                <a:gd name="T63" fmla="*/ 2 h 376"/>
                                <a:gd name="T64" fmla="*/ 141 w 441"/>
                                <a:gd name="T65" fmla="*/ 0 h 376"/>
                                <a:gd name="T66" fmla="*/ 129 w 441"/>
                                <a:gd name="T67" fmla="*/ 50 h 376"/>
                                <a:gd name="T68" fmla="*/ 114 w 441"/>
                                <a:gd name="T69" fmla="*/ 100 h 376"/>
                                <a:gd name="T70" fmla="*/ 96 w 441"/>
                                <a:gd name="T71" fmla="*/ 152 h 376"/>
                                <a:gd name="T72" fmla="*/ 78 w 441"/>
                                <a:gd name="T73" fmla="*/ 201 h 376"/>
                                <a:gd name="T74" fmla="*/ 59 w 441"/>
                                <a:gd name="T75" fmla="*/ 250 h 376"/>
                                <a:gd name="T76" fmla="*/ 39 w 441"/>
                                <a:gd name="T77" fmla="*/ 296 h 376"/>
                                <a:gd name="T78" fmla="*/ 19 w 441"/>
                                <a:gd name="T79" fmla="*/ 338 h 376"/>
                                <a:gd name="T80" fmla="*/ 0 w 441"/>
                                <a:gd name="T81" fmla="*/ 376 h 3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41" h="376">
                                  <a:moveTo>
                                    <a:pt x="0" y="376"/>
                                  </a:moveTo>
                                  <a:lnTo>
                                    <a:pt x="31" y="365"/>
                                  </a:lnTo>
                                  <a:lnTo>
                                    <a:pt x="61" y="352"/>
                                  </a:lnTo>
                                  <a:lnTo>
                                    <a:pt x="92" y="338"/>
                                  </a:lnTo>
                                  <a:lnTo>
                                    <a:pt x="122" y="322"/>
                                  </a:lnTo>
                                  <a:lnTo>
                                    <a:pt x="152" y="305"/>
                                  </a:lnTo>
                                  <a:lnTo>
                                    <a:pt x="182" y="286"/>
                                  </a:lnTo>
                                  <a:lnTo>
                                    <a:pt x="211" y="266"/>
                                  </a:lnTo>
                                  <a:lnTo>
                                    <a:pt x="239" y="246"/>
                                  </a:lnTo>
                                  <a:lnTo>
                                    <a:pt x="268" y="223"/>
                                  </a:lnTo>
                                  <a:lnTo>
                                    <a:pt x="296" y="200"/>
                                  </a:lnTo>
                                  <a:lnTo>
                                    <a:pt x="322" y="177"/>
                                  </a:lnTo>
                                  <a:lnTo>
                                    <a:pt x="348" y="153"/>
                                  </a:lnTo>
                                  <a:lnTo>
                                    <a:pt x="373" y="129"/>
                                  </a:lnTo>
                                  <a:lnTo>
                                    <a:pt x="397" y="103"/>
                                  </a:lnTo>
                                  <a:lnTo>
                                    <a:pt x="419" y="78"/>
                                  </a:lnTo>
                                  <a:lnTo>
                                    <a:pt x="441" y="52"/>
                                  </a:lnTo>
                                  <a:lnTo>
                                    <a:pt x="423" y="49"/>
                                  </a:lnTo>
                                  <a:lnTo>
                                    <a:pt x="406" y="44"/>
                                  </a:lnTo>
                                  <a:lnTo>
                                    <a:pt x="387" y="40"/>
                                  </a:lnTo>
                                  <a:lnTo>
                                    <a:pt x="369" y="37"/>
                                  </a:lnTo>
                                  <a:lnTo>
                                    <a:pt x="351" y="33"/>
                                  </a:lnTo>
                                  <a:lnTo>
                                    <a:pt x="332" y="29"/>
                                  </a:lnTo>
                                  <a:lnTo>
                                    <a:pt x="313" y="27"/>
                                  </a:lnTo>
                                  <a:lnTo>
                                    <a:pt x="294" y="23"/>
                                  </a:lnTo>
                                  <a:lnTo>
                                    <a:pt x="276" y="19"/>
                                  </a:lnTo>
                                  <a:lnTo>
                                    <a:pt x="257" y="17"/>
                                  </a:lnTo>
                                  <a:lnTo>
                                    <a:pt x="238" y="13"/>
                                  </a:lnTo>
                                  <a:lnTo>
                                    <a:pt x="218" y="11"/>
                                  </a:lnTo>
                                  <a:lnTo>
                                    <a:pt x="200" y="8"/>
                                  </a:lnTo>
                                  <a:lnTo>
                                    <a:pt x="180" y="5"/>
                                  </a:lnTo>
                                  <a:lnTo>
                                    <a:pt x="161" y="2"/>
                                  </a:lnTo>
                                  <a:lnTo>
                                    <a:pt x="141" y="0"/>
                                  </a:lnTo>
                                  <a:lnTo>
                                    <a:pt x="129" y="50"/>
                                  </a:lnTo>
                                  <a:lnTo>
                                    <a:pt x="114" y="100"/>
                                  </a:lnTo>
                                  <a:lnTo>
                                    <a:pt x="96" y="152"/>
                                  </a:lnTo>
                                  <a:lnTo>
                                    <a:pt x="78" y="201"/>
                                  </a:lnTo>
                                  <a:lnTo>
                                    <a:pt x="59" y="250"/>
                                  </a:lnTo>
                                  <a:lnTo>
                                    <a:pt x="39" y="296"/>
                                  </a:lnTo>
                                  <a:lnTo>
                                    <a:pt x="19" y="338"/>
                                  </a:lnTo>
                                  <a:lnTo>
                                    <a:pt x="0" y="3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47"/>
                          <wps:cNvSpPr>
                            <a:spLocks/>
                          </wps:cNvSpPr>
                          <wps:spPr bwMode="auto">
                            <a:xfrm>
                              <a:off x="3217" y="2186"/>
                              <a:ext cx="449" cy="178"/>
                            </a:xfrm>
                            <a:custGeom>
                              <a:avLst/>
                              <a:gdLst>
                                <a:gd name="T0" fmla="*/ 37 w 508"/>
                                <a:gd name="T1" fmla="*/ 0 h 497"/>
                                <a:gd name="T2" fmla="*/ 35 w 508"/>
                                <a:gd name="T3" fmla="*/ 54 h 497"/>
                                <a:gd name="T4" fmla="*/ 33 w 508"/>
                                <a:gd name="T5" fmla="*/ 109 h 497"/>
                                <a:gd name="T6" fmla="*/ 30 w 508"/>
                                <a:gd name="T7" fmla="*/ 163 h 497"/>
                                <a:gd name="T8" fmla="*/ 25 w 508"/>
                                <a:gd name="T9" fmla="*/ 217 h 497"/>
                                <a:gd name="T10" fmla="*/ 21 w 508"/>
                                <a:gd name="T11" fmla="*/ 270 h 497"/>
                                <a:gd name="T12" fmla="*/ 14 w 508"/>
                                <a:gd name="T13" fmla="*/ 323 h 497"/>
                                <a:gd name="T14" fmla="*/ 7 w 508"/>
                                <a:gd name="T15" fmla="*/ 376 h 497"/>
                                <a:gd name="T16" fmla="*/ 0 w 508"/>
                                <a:gd name="T17" fmla="*/ 428 h 497"/>
                                <a:gd name="T18" fmla="*/ 23 w 508"/>
                                <a:gd name="T19" fmla="*/ 431 h 497"/>
                                <a:gd name="T20" fmla="*/ 47 w 508"/>
                                <a:gd name="T21" fmla="*/ 434 h 497"/>
                                <a:gd name="T22" fmla="*/ 70 w 508"/>
                                <a:gd name="T23" fmla="*/ 438 h 497"/>
                                <a:gd name="T24" fmla="*/ 93 w 508"/>
                                <a:gd name="T25" fmla="*/ 441 h 497"/>
                                <a:gd name="T26" fmla="*/ 116 w 508"/>
                                <a:gd name="T27" fmla="*/ 445 h 497"/>
                                <a:gd name="T28" fmla="*/ 139 w 508"/>
                                <a:gd name="T29" fmla="*/ 449 h 497"/>
                                <a:gd name="T30" fmla="*/ 162 w 508"/>
                                <a:gd name="T31" fmla="*/ 452 h 497"/>
                                <a:gd name="T32" fmla="*/ 185 w 508"/>
                                <a:gd name="T33" fmla="*/ 457 h 497"/>
                                <a:gd name="T34" fmla="*/ 207 w 508"/>
                                <a:gd name="T35" fmla="*/ 461 h 497"/>
                                <a:gd name="T36" fmla="*/ 229 w 508"/>
                                <a:gd name="T37" fmla="*/ 466 h 497"/>
                                <a:gd name="T38" fmla="*/ 251 w 508"/>
                                <a:gd name="T39" fmla="*/ 471 h 497"/>
                                <a:gd name="T40" fmla="*/ 273 w 508"/>
                                <a:gd name="T41" fmla="*/ 476 h 497"/>
                                <a:gd name="T42" fmla="*/ 295 w 508"/>
                                <a:gd name="T43" fmla="*/ 481 h 497"/>
                                <a:gd name="T44" fmla="*/ 316 w 508"/>
                                <a:gd name="T45" fmla="*/ 485 h 497"/>
                                <a:gd name="T46" fmla="*/ 338 w 508"/>
                                <a:gd name="T47" fmla="*/ 492 h 497"/>
                                <a:gd name="T48" fmla="*/ 359 w 508"/>
                                <a:gd name="T49" fmla="*/ 497 h 497"/>
                                <a:gd name="T50" fmla="*/ 390 w 508"/>
                                <a:gd name="T51" fmla="*/ 441 h 497"/>
                                <a:gd name="T52" fmla="*/ 417 w 508"/>
                                <a:gd name="T53" fmla="*/ 383 h 497"/>
                                <a:gd name="T54" fmla="*/ 441 w 508"/>
                                <a:gd name="T55" fmla="*/ 324 h 497"/>
                                <a:gd name="T56" fmla="*/ 462 w 508"/>
                                <a:gd name="T57" fmla="*/ 263 h 497"/>
                                <a:gd name="T58" fmla="*/ 479 w 508"/>
                                <a:gd name="T59" fmla="*/ 199 h 497"/>
                                <a:gd name="T60" fmla="*/ 493 w 508"/>
                                <a:gd name="T61" fmla="*/ 135 h 497"/>
                                <a:gd name="T62" fmla="*/ 502 w 508"/>
                                <a:gd name="T63" fmla="*/ 68 h 497"/>
                                <a:gd name="T64" fmla="*/ 508 w 508"/>
                                <a:gd name="T65" fmla="*/ 0 h 497"/>
                                <a:gd name="T66" fmla="*/ 37 w 508"/>
                                <a:gd name="T67" fmla="*/ 0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08" h="497">
                                  <a:moveTo>
                                    <a:pt x="37" y="0"/>
                                  </a:moveTo>
                                  <a:lnTo>
                                    <a:pt x="35" y="54"/>
                                  </a:lnTo>
                                  <a:lnTo>
                                    <a:pt x="33" y="109"/>
                                  </a:lnTo>
                                  <a:lnTo>
                                    <a:pt x="30" y="163"/>
                                  </a:lnTo>
                                  <a:lnTo>
                                    <a:pt x="25" y="217"/>
                                  </a:lnTo>
                                  <a:lnTo>
                                    <a:pt x="21" y="270"/>
                                  </a:lnTo>
                                  <a:lnTo>
                                    <a:pt x="14" y="323"/>
                                  </a:lnTo>
                                  <a:lnTo>
                                    <a:pt x="7" y="376"/>
                                  </a:lnTo>
                                  <a:lnTo>
                                    <a:pt x="0" y="428"/>
                                  </a:lnTo>
                                  <a:lnTo>
                                    <a:pt x="23" y="431"/>
                                  </a:lnTo>
                                  <a:lnTo>
                                    <a:pt x="47" y="434"/>
                                  </a:lnTo>
                                  <a:lnTo>
                                    <a:pt x="70" y="438"/>
                                  </a:lnTo>
                                  <a:lnTo>
                                    <a:pt x="93" y="441"/>
                                  </a:lnTo>
                                  <a:lnTo>
                                    <a:pt x="116" y="445"/>
                                  </a:lnTo>
                                  <a:lnTo>
                                    <a:pt x="139" y="449"/>
                                  </a:lnTo>
                                  <a:lnTo>
                                    <a:pt x="162" y="452"/>
                                  </a:lnTo>
                                  <a:lnTo>
                                    <a:pt x="185" y="457"/>
                                  </a:lnTo>
                                  <a:lnTo>
                                    <a:pt x="207" y="461"/>
                                  </a:lnTo>
                                  <a:lnTo>
                                    <a:pt x="229" y="466"/>
                                  </a:lnTo>
                                  <a:lnTo>
                                    <a:pt x="251" y="471"/>
                                  </a:lnTo>
                                  <a:lnTo>
                                    <a:pt x="273" y="476"/>
                                  </a:lnTo>
                                  <a:lnTo>
                                    <a:pt x="295" y="481"/>
                                  </a:lnTo>
                                  <a:lnTo>
                                    <a:pt x="316" y="485"/>
                                  </a:lnTo>
                                  <a:lnTo>
                                    <a:pt x="338" y="492"/>
                                  </a:lnTo>
                                  <a:lnTo>
                                    <a:pt x="359" y="497"/>
                                  </a:lnTo>
                                  <a:lnTo>
                                    <a:pt x="390" y="441"/>
                                  </a:lnTo>
                                  <a:lnTo>
                                    <a:pt x="417" y="383"/>
                                  </a:lnTo>
                                  <a:lnTo>
                                    <a:pt x="441" y="324"/>
                                  </a:lnTo>
                                  <a:lnTo>
                                    <a:pt x="462" y="263"/>
                                  </a:lnTo>
                                  <a:lnTo>
                                    <a:pt x="479" y="199"/>
                                  </a:lnTo>
                                  <a:lnTo>
                                    <a:pt x="493" y="135"/>
                                  </a:lnTo>
                                  <a:lnTo>
                                    <a:pt x="502" y="68"/>
                                  </a:lnTo>
                                  <a:lnTo>
                                    <a:pt x="508" y="0"/>
                                  </a:lnTo>
                                  <a:lnTo>
                                    <a:pt x="3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48"/>
                          <wps:cNvSpPr>
                            <a:spLocks/>
                          </wps:cNvSpPr>
                          <wps:spPr bwMode="auto">
                            <a:xfrm rot="418631">
                              <a:off x="2371" y="2544"/>
                              <a:ext cx="1171" cy="158"/>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19" name="Freeform 49"/>
                        <wps:cNvSpPr>
                          <a:spLocks/>
                        </wps:cNvSpPr>
                        <wps:spPr bwMode="auto">
                          <a:xfrm>
                            <a:off x="3087" y="367"/>
                            <a:ext cx="344" cy="433"/>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 o:spid="_x0000_s1026" style="position:absolute;margin-left:172.1pt;margin-top:16pt;width:107.7pt;height:66.5pt;z-index:251656704" coordorigin="2879,367" coordsize="698,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">
                <v:group id="Group 33" o:spid="_x0000_s1027" style="position:absolute;left:2879;top:425;width:698;height:431" coordorigin="1961,1679" coordsize="1838,10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34" o:spid="_x0000_s1028" style="position:absolute;left:1961;top:1679;width:1838;height:980;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9arMIA&#10;AADaAAAADwAAAGRycy9kb3ducmV2LnhtbESPwWrDMBBE74X8g9hCb7XcEtLgRAkmIeDcWtuX3BZr&#10;a5laK2Optvv3UaHQ4zAzb5j9cbG9mGj0nWMFL0kKgrhxuuNWQV1dnrcgfEDW2DsmBT/k4XhYPewx&#10;027mD5rK0IoIYZ+hAhPCkEnpG0MWfeIG4uh9utFiiHJspR5xjnDby9c03UiLHccFgwOdDDVf5bdV&#10;UPTFVJXVlYvTppa3t2Z+P+e5Uk+PS74DEWgJ/+G/dqEVrOH3SrwB8nA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n1qswgAAANoAAAAPAAAAAAAAAAAAAAAAAJgCAABkcnMvZG93&#10;bnJldi54bWxQSwUGAAAAAAQABAD1AAAAhwM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black" strokecolor="#006">
                    <v:path arrowok="t" o:connecttype="custom" o:connectlocs="1014,978;1150,964;1277,942;1396,909;1503,868;1600,819;1681,764;1747,703;1797,636;1828,565;1838,491;1828,416;1797,344;1747,278;1681,216;1600,161;1503,112;1396,71;1277,38;1150,16;1014,2;873,0;734,10;603,30;481,59;369,97;270,143;182,197;111,257;56,322;19,392;1,465;5,540;29,613;72,681;133,744;210,802;301,853;405,896;521,932;646,958;780,974;920,980" o:connectangles="0,0,0,0,0,0,0,0,0,0,0,0,0,0,0,0,0,0,0,0,0,0,0,0,0,0,0,0,0,0,0,0,0,0,0,0,0,0,0,0,0,0,0"/>
                  </v:shape>
                  <v:shape id="Freeform 35" o:spid="_x0000_s1029" style="position:absolute;left:2021;top:1737;width:1730;height:857;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MVLsMA&#10;AADaAAAADwAAAGRycy9kb3ducmV2LnhtbESPQWvCQBSE74L/YXmCN920orWpq5RCMHiytgd7e2Rf&#10;ssHs25DdxvTfdwXB4zAz3zCb3WAb0VPna8cKnuYJCOLC6ZorBd9f2WwNwgdkjY1jUvBHHnbb8WiD&#10;qXZX/qT+FCoRIexTVGBCaFMpfWHIop+7ljh6pesshii7SuoOrxFuG/mcJCtpsea4YLClD0PF5fRr&#10;FSxe/KE/mjIrF/ny9bz/cdkFc6Wmk+H9DUSgITzC93auFSzhdiXe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MVLsMAAADaAAAADwAAAAAAAAAAAAAAAACYAgAAZHJzL2Rv&#10;d25yZXYueG1sUEsFBgAAAAAEAAQA9QAAAIgDA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gray" stroked="f">
                    <v:path arrowok="t" o:connecttype="custom" o:connectlocs="954,855;1082,843;1202,824;1314,795;1415,759;1506,717;1582,668;1644,614;1691,556;1720,494;1730,429;1720,364;1691,301;1644,243;1582,189;1506,140;1415,98;1314,62;1202,33;1082,14;954,2;821,0;691,9;568,26;453,52;347,85;254,125;172,172;104,225;53,281;18,342;1,407;5,473;28,536;68,595;126,651;198,701;283,746;381,784;491,815;608,838;734,852;866,857" o:connectangles="0,0,0,0,0,0,0,0,0,0,0,0,0,0,0,0,0,0,0,0,0,0,0,0,0,0,0,0,0,0,0,0,0,0,0,0,0,0,0,0,0,0,0"/>
                  </v:shape>
                  <v:shape id="Freeform 36" o:spid="_x0000_s1030" style="position:absolute;left:2079;top:1963;width:429;height:173;visibility:visible;mso-wrap-style:square;v-text-anchor:top" coordsize="483,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3gysMA&#10;AADaAAAADwAAAGRycy9kb3ducmV2LnhtbESPT2sCMRTE74V+h/AKvdVsrYisxqUVCh4UqvbS2yN5&#10;7p9uXpYkdVc/vSkIHoeZ+Q2zKAbbihP5UDtW8DrKQBBrZ2ouFXwfPl9mIEJENtg6JgVnClAsHx8W&#10;mBvX845O+1iKBOGQo4Iqxi6XMuiKLIaR64iTd3TeYkzSl9J47BPctnKcZVNpsea0UGFHq4r07/7P&#10;Knhzzc+knPVkPrS/hO1ax+Zro9Tz0/A+BxFpiPfwrb02CqbwfyXdAL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3gysMAAADaAAAADwAAAAAAAAAAAAAAAACYAgAAZHJzL2Rv&#10;d25yZXYueG1sUEsFBgAAAAAEAAQA9QAAAIgDAAAAAA==&#10;" path="m483,56l461,54,439,51,417,47,395,45,374,41,352,39,330,35,309,31,288,28,266,24,245,20,225,17,204,13,183,8,163,4,142,,113,54,87,109,65,165,45,226,29,286,15,349,5,413,,478r446,l448,424r2,-54l454,317r4,-54l462,211r7,-53l476,106r7,-50xe" stroked="f">
                    <v:path arrowok="t" o:connecttype="custom" o:connectlocs="429,20;409,20;390,18;370,17;351,16;332,15;313,14;293,13;274,11;256,10;236,9;218,7;200,6;181,5;163,3;145,1;126,0;100,20;77,39;58,60;40,82;26,104;13,126;4,149;0,173;396,173;398,153;400,134;403,115;407,95;410,76;417,57;423,38;429,20" o:connectangles="0,0,0,0,0,0,0,0,0,0,0,0,0,0,0,0,0,0,0,0,0,0,0,0,0,0,0,0,0,0,0,0,0,0"/>
                  </v:shape>
                  <v:shape id="Freeform 37" o:spid="_x0000_s1031" style="position:absolute;left:2281;top:1805;width:365;height:128;visibility:visible;mso-wrap-style:square;v-text-anchor:top" coordsize="412,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PScMUA&#10;AADaAAAADwAAAGRycy9kb3ducmV2LnhtbESPQWvCQBSE74L/YXlCL6K79dCWmFWkUNp6KBgLmtsj&#10;+0yC2bchuzWxv74rFDwOM/MNk64H24gLdb52rOFxrkAQF87UXGr43r/NXkD4gGywcUwaruRhvRqP&#10;UkyM63lHlyyUIkLYJ6ihCqFNpPRFRRb93LXE0Tu5zmKIsiul6bCPcNvIhVJP0mLNcaHCll4rKs7Z&#10;j9Ww/ezV8Xdac9Z/7TEcFuc8f1daP0yGzRJEoCHcw//tD6PhGW5X4g2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Q9JwxQAAANoAAAAPAAAAAAAAAAAAAAAAAJgCAABkcnMv&#10;ZG93bnJldi54bWxQSwUGAAAAAAQABAD1AAAAigMAAAAA&#10;" path="m412,l383,11,353,25,325,39,297,55,269,72,241,91r-28,18l187,130r-26,21l135,173r-24,22l87,219,64,243,42,268,20,293,,317r16,4l34,323r18,4l68,329r18,3l103,336r18,2l139,340r17,3l174,345r17,3l210,350r18,3l246,355r18,1l283,359r12,-48l308,262r16,-48l340,166r18,-46l375,77,394,37,412,xe" stroked="f">
                    <v:path arrowok="t" o:connecttype="custom" o:connectlocs="365,0;339,4;313,9;288,14;263,20;238,26;214,32;189,39;166,46;143,54;120,62;98,70;77,78;57,87;37,96;18,104;0,113;14,114;30,115;46,117;60,117;76,118;91,120;107,121;123,121;138,122;154,123;169,124;186,125;202,126;218,127;234,127;251,128;261,111;273,93;287,76;301,59;317,43;332,27;349,13;365,0" o:connectangles="0,0,0,0,0,0,0,0,0,0,0,0,0,0,0,0,0,0,0,0,0,0,0,0,0,0,0,0,0,0,0,0,0,0,0,0,0,0,0,0,0"/>
                  </v:shape>
                  <v:shape id="Freeform 38" o:spid="_x0000_s1032" style="position:absolute;left:2276;top:2388;width:367;height:134;visibility:visible;mso-wrap-style:square;v-text-anchor:top" coordsize="411,3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L+70A&#10;AADaAAAADwAAAGRycy9kb3ducmV2LnhtbERPTYvCMBC9L/gfwgje1tQFRaqxiCB6EHZb9T42Y1Ns&#10;JqXJ1u6/3xwEj4/3vc4G24ieOl87VjCbJiCIS6drrhRczvvPJQgfkDU2jknBH3nINqOPNabaPTmn&#10;vgiViCHsU1RgQmhTKX1pyKKfupY4cnfXWQwRdpXUHT5juG3kV5IspMWaY4PBlnaGykfxaxUkp3OV&#10;X01t54eci58bOzl8O6Um42G7AhFoCG/xy33UCuLWeCXeALn5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mL+70AAADaAAAADwAAAAAAAAAAAAAAAACYAgAAZHJzL2Rvd25yZXYu&#10;eG1sUEsFBgAAAAAEAAQA9QAAAIIDAAAAAA==&#10;" path="m,44l20,69,42,94r22,26l87,144r24,25l136,193r25,24l187,240r26,21l240,282r28,20l297,320r27,17l353,352r30,14l411,378,394,340,376,297,358,251,341,202,324,152,310,100,297,50,285,,266,3,248,4,229,7,212,9r-19,3l176,14r-18,2l140,19r-17,2l105,24,87,28,70,30,52,34,35,37,18,40,,44xe" stroked="f">
                    <v:path arrowok="t" o:connecttype="custom" o:connectlocs="0,16;18,24;38,33;57,43;78,51;99,60;121,68;144,77;167,85;190,93;214,100;239,107;265,113;289,119;315,125;342,130;367,134;352,121;336,105;320,89;304,72;289,54;277,35;265,18;254,0;238,1;221,1;204,2;189,3;172,4;157,5;141,6;125,7;110,7;94,9;78,10;63,11;46,12;31,13;16,14;0,16" o:connectangles="0,0,0,0,0,0,0,0,0,0,0,0,0,0,0,0,0,0,0,0,0,0,0,0,0,0,0,0,0,0,0,0,0,0,0,0,0,0,0,0,0"/>
                  </v:shape>
                  <v:shape id="Freeform 39" o:spid="_x0000_s1033" style="position:absolute;left:2079;top:2186;width:426;height:171;visibility:visible;mso-wrap-style:square;v-text-anchor:top" coordsize="481,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amSsAA&#10;AADaAAAADwAAAGRycy9kb3ducmV2LnhtbESPS4vCMBSF98L8h3AH3Nl0LIhTjTIUBnTpC8bdpbk2&#10;dZqb0kSt/94IgsvDdx6c+bK3jbhS52vHCr6SFARx6XTNlYL97nc0BeEDssbGMSm4k4fl4mMwx1y7&#10;G2/oug2ViCXsc1RgQmhzKX1pyKJPXEsc2cl1FkOUXSV1h7dYbhs5TtOJtFhzXDDYUmGo/N9erIJj&#10;MRm3F3OosvN0LfdZof+ylVZq+Nn/zEAE6sPb/EpHDt/wvBJvgF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amSsAAAADaAAAADwAAAAAAAAAAAAAAAACYAgAAZHJzL2Rvd25y&#10;ZXYueG1sUEsFBgAAAAAEAAQA9QAAAIUDAAAAAA==&#10;" path="m445,l,,5,65r9,64l27,190r16,62l63,311r22,58l110,424r29,54l160,473r19,-3l200,465r21,-4l242,456r21,-4l285,449r21,-4l328,441r21,-2l371,435r22,-2l415,429r22,-3l459,424r22,-2l473,370r-6,-52l461,267r-4,-53l452,160r-3,-53l447,54,445,xe" stroked="f">
                    <v:path arrowok="t" o:connecttype="custom" o:connectlocs="394,0;0,0;4,23;12,46;24,68;38,90;56,111;75,132;97,152;123,171;142,169;159,168;177,166;196,165;214,163;233,162;252,161;271,159;290,158;309,157;329,156;348,155;368,153;387,152;407,152;426,151;419,132;414,114;408,96;405,77;400,57;398,38;396,19;394,0" o:connectangles="0,0,0,0,0,0,0,0,0,0,0,0,0,0,0,0,0,0,0,0,0,0,0,0,0,0,0,0,0,0,0,0,0,0"/>
                  </v:shape>
                  <v:shape id="Freeform 40" o:spid="_x0000_s1034" style="position:absolute;left:2600;top:1782;width:529;height:158;visibility:visible;mso-wrap-style:square;v-text-anchor:top" coordsize="523,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zLWcUA&#10;AADbAAAADwAAAGRycy9kb3ducmV2LnhtbESPQWvCQBCF70L/wzJCb7pRodToKloReqi0sS1eh+w0&#10;Cc3Ohuwa4793DoK3Gd6b975ZrntXq47aUHk2MBknoIhzbysuDPx870evoEJEtlh7JgNXCrBePQ2W&#10;mFp/4Yy6YyyUhHBI0UAZY5NqHfKSHIaxb4hF+/OtwyhrW2jb4kXCXa2nSfKiHVYsDSU29FZS/n88&#10;OwNhl2e/h+3HLJzOXfa5aebzr2005nnYbxagIvXxYb5fv1vBF3r5RQ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LMtZxQAAANsAAAAPAAAAAAAAAAAAAAAAAJgCAABkcnMv&#10;ZG93bnJldi54bWxQSwUGAAAAAAQABAD1AAAAigMAAAAA&#10;"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stroked="f">
                    <v:path arrowok="t" o:connecttype="custom" o:connectlocs="340,11;319,6;297,2;277,0;256,0;234,2;212,6;190,12;167,20;141,31;116,44;93,60;71,77;49,97;28,119;9,143;15,155;43,156;74,156;103,157;131,157;162,157;191,158;221,158;254,158;291,158;329,157;366,157;403,157;439,156;476,155;512,154;521,141;502,117;481,96;460,76;437,58;414,43;389,30;363,19" o:connectangles="0,0,0,0,0,0,0,0,0,0,0,0,0,0,0,0,0,0,0,0,0,0,0,0,0,0,0,0,0,0,0,0,0,0,0,0,0,0,0,0"/>
                  </v:shape>
                  <v:shape id="Freeform 41" o:spid="_x0000_s1035" style="position:absolute;left:2535;top:1987;width:660;height:149;visibility:visible;mso-wrap-style:square;v-text-anchor:top" coordsize="656,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NisIA&#10;AADbAAAADwAAAGRycy9kb3ducmV2LnhtbERPS2sCMRC+C/0PYQreNLs9lLI1Sq20FOnF1dLrsJl9&#10;uMlku0l19dcbQfA2H99zZovBGnGg3jeOFaTTBARx4XTDlYLd9mPyAsIHZI3GMSk4kYfF/GE0w0y7&#10;I2/okIdKxBD2GSqoQ+gyKX1Rk0U/dR1x5ErXWwwR9pXUPR5juDXyKUmepcWGY0ONHb3XVLT5v1VQ&#10;frarvT6bvxX+DOXv0qwp/14rNX4c3l5BBBrCXXxzf+k4P4XrL/EAOb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BA2KwgAAANsAAAAPAAAAAAAAAAAAAAAAAJgCAABkcnMvZG93&#10;bnJldi54bWxQSwUGAAAAAAQABAD1AAAAhwMAAAAA&#10;" path="m617,l597,1,579,4,559,5,539,6,519,8,499,9r-20,1l460,11r-20,2l419,13r-20,1l379,14r-21,1l339,15r-20,l298,15r-17,l265,15r-17,l232,14r-17,l199,14,183,13r-16,l150,11r-16,l118,10,102,9,86,9,70,8,53,6,38,5,30,52r-6,48l18,149r-5,50l8,252,5,305,3,360,,416r656,l653,359r-2,-55l648,250r-5,-53l638,147,631,96,625,47,617,xe" stroked="f">
                    <v:path arrowok="t" o:connecttype="custom" o:connectlocs="621,0;601,0;583,1;562,2;542,2;522,3;502,3;482,4;463,4;443,5;422,5;401,5;381,5;360,5;341,5;321,5;300,5;283,5;267,5;250,5;233,5;216,5;200,5;184,5;168,5;151,4;135,4;119,4;103,3;87,3;70,3;53,2;38,2;30,19;24,36;18,53;13,71;8,90;5,109;3,129;0,149;660,149;657,129;655,109;652,90;647,71;642,53;635,34;629,17;621,0" o:connectangles="0,0,0,0,0,0,0,0,0,0,0,0,0,0,0,0,0,0,0,0,0,0,0,0,0,0,0,0,0,0,0,0,0,0,0,0,0,0,0,0,0,0,0,0,0,0,0,0,0,0"/>
                  </v:shape>
                  <v:shape id="Freeform 42" o:spid="_x0000_s1036" style="position:absolute;left:2533;top:2186;width:662;height:149;visibility:visible;mso-wrap-style:square;v-text-anchor:top" coordsize="657,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fC1cAA&#10;AADbAAAADwAAAGRycy9kb3ducmV2LnhtbERPTYvCMBC9L/gfwgje1tQeZKlNRUTpirCyKp6HZmyL&#10;zaQ0WW3/vRGEvc3jfU667E0j7tS52rKC2TQCQVxYXXOp4Hzafn6BcB5ZY2OZFAzkYJmNPlJMtH3w&#10;L92PvhQhhF2CCirv20RKV1Rk0E1tSxy4q+0M+gC7UuoOHyHcNDKOork0WHNoqLCldUXF7fhnFOwH&#10;srN8fmmGWP6cD7zJd4dLrtRk3K8WIDz1/l/8dn/rMD+G1y/hAJk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GfC1cAAAADbAAAADwAAAAAAAAAAAAAAAACYAgAAZHJzL2Rvd25y&#10;ZXYueG1sUEsFBgAAAAAEAAQA9QAAAIUDAAAAAA==&#10;" path="m37,409r16,-1l69,407r16,-1l102,406r16,-2l134,403r16,l167,402r16,l200,401r16,l233,401r16,-2l266,399r16,l299,399r21,l340,399r20,2l380,401r20,l421,402r20,1l462,403r20,1l501,406r20,1l541,408r20,1l581,411r19,2l620,414r7,-47l633,318r7,-49l644,217r5,-52l652,111r2,-55l657,,,,3,55r2,56l8,163r4,52l17,265r7,50l30,363r7,46xe" stroked="f">
                    <v:path arrowok="t" o:connecttype="custom" o:connectlocs="37,147;53,147;70,146;86,146;103,146;119,145;135,145;151,145;168,145;184,145;202,144;218,144;235,144;251,144;268,144;284,144;301,144;322,144;343,144;363,144;383,144;403,144;424,145;444,145;466,145;486,145;505,146;525,146;545,147;565,147;585,148;605,149;625,149;632,132;638,114;645,97;649,78;654,59;657,40;659,20;662,0;0,0;3,20;5,40;8,59;12,77;17,95;24,113;30,131;37,147" o:connectangles="0,0,0,0,0,0,0,0,0,0,0,0,0,0,0,0,0,0,0,0,0,0,0,0,0,0,0,0,0,0,0,0,0,0,0,0,0,0,0,0,0,0,0,0,0,0,0,0,0,0"/>
                  </v:shape>
                  <v:shape id="Freeform 43" o:spid="_x0000_s1037" style="position:absolute;left:2598;top:2380;width:532;height:164;visibility:visible;mso-wrap-style:square;v-text-anchor:top" coordsize="529,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CgcsMA&#10;AADbAAAADwAAAGRycy9kb3ducmV2LnhtbERPS0vDQBC+C/6HZYRepN3YgEjabRGxtSel6QN6G7Nj&#10;EpqdDdlpGv+9Kwje5uN7znw5uEb11IXas4GHSQKKuPC25tLAfrcaP4EKgmyx8UwGvinAcnF7M8fM&#10;+itvqc+lVDGEQ4YGKpE20zoUFTkME98SR+7Ldw4lwq7UtsNrDHeNnibJo3ZYc2yosKWXiopzfnEG&#10;jnl/vF+fT7IO9fvrx9shlc1naszobniegRIa5F/8597YOD+F31/iAX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CgcsMAAADbAAAADwAAAAAAAAAAAAAAAACYAgAAZHJzL2Rv&#10;d25yZXYueG1sUEsFBgAAAAAEAAQA9QAAAIgDAAAAAA==&#10;"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stroked="f">
                    <v:path arrowok="t" o:connecttype="custom" o:connectlocs="221,0;192,0;162,0;132,0;103,1;73,1;43,2;15,2;17,27;55,71;100,108;148,135;184,150;207,157;230,161;254,164;279,164;302,162;325,158;348,151;383,137;431,109;476,73;515,29;514,4;478,3;440,2;404,1;368,1;330,0;293,0;254,0" o:connectangles="0,0,0,0,0,0,0,0,0,0,0,0,0,0,0,0,0,0,0,0,0,0,0,0,0,0,0,0,0,0,0,0"/>
                  </v:shape>
                  <v:shape id="Freeform 44" o:spid="_x0000_s1038" style="position:absolute;left:3215;top:1956;width:451;height:180;visibility:visible;mso-wrap-style:square;v-text-anchor:top" coordsize="51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1nIMEA&#10;AADbAAAADwAAAGRycy9kb3ducmV2LnhtbERPS4vCMBC+C/sfwix409RVylqNIguiuAfxCd7GZmyL&#10;zaQ0Ubv/3gjC3ubje8542phS3Kl2hWUFvW4Egji1uuBMwX4373yDcB5ZY2mZFPyRg+nkozXGRNsH&#10;b+i+9ZkIIewSVJB7XyVSujQng65rK+LAXWxt0AdYZ1LX+AjhppRfURRLgwWHhhwr+skpvW5vRsGK&#10;F2dz7PdPh6VjN7v+xma4jpVqfzazEQhPjf8Xv91LHeYP4PVLOEBO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NZyDBAAAA2wAAAA8AAAAAAAAAAAAAAAAAmAIAAGRycy9kb3du&#10;cmV2LnhtbFBLBQYAAAAABAAEAPUAAACGAwAAAAA=&#10;" path="m39,497r471,l504,429,494,362,480,298,462,234,441,172,417,113,388,55,357,,336,5r-22,6l294,16r-22,5l250,26r-23,5l205,34r-22,5l161,43r-23,4l115,50,93,54,70,58,47,62,23,65,,68r7,51l15,172r7,53l27,278r5,55l35,387r2,54l39,497xe" stroked="f">
                    <v:path arrowok="t" o:connecttype="custom" o:connectlocs="34,180;451,180;446,155;437,131;424,108;409,85;390,62;369,41;343,20;316,0;297,2;278,4;260,6;241,8;221,9;201,11;181,12;162,14;142,16;122,17;102,18;82,20;62,21;42,22;20,24;0,25;6,43;13,62;19,81;24,101;28,121;31,140;33,160;34,180" o:connectangles="0,0,0,0,0,0,0,0,0,0,0,0,0,0,0,0,0,0,0,0,0,0,0,0,0,0,0,0,0,0,0,0,0,0"/>
                  </v:shape>
                  <v:shape id="Freeform 45" o:spid="_x0000_s1039" style="position:absolute;left:3076;top:1800;width:378;height:131;visibility:visible;mso-wrap-style:square;v-text-anchor:top" coordsize="429,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pks78A&#10;AADbAAAADwAAAGRycy9kb3ducmV2LnhtbERPTYvCMBC9L/gfwgh7WTR1cUWqUaQoq8fVHjwOzdgU&#10;m0lpYu3+eyMI3ubxPme57m0tOmp95VjBZJyAIC6crrhUkJ92ozkIH5A11o5JwT95WK8GH0tMtbvz&#10;H3XHUIoYwj5FBSaEJpXSF4Ys+rFriCN3ca3FEGFbSt3iPYbbWn4nyUxarDg2GGwoM1RcjzerQG/w&#10;/DX9zcy0O7v5IWu2OeaJUp/DfrMAEagPb/HLvddx/g8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qmSzvwAAANsAAAAPAAAAAAAAAAAAAAAAAJgCAABkcnMvZG93bnJl&#10;di54bWxQSwUGAAAAAAQABAD1AAAAhAMAAAAA&#10;" path="m429,312l409,286,385,262,362,237,338,214,313,190,287,168,261,146,233,125,206,106,177,86,149,69,120,52,90,37,61,23,30,11,,,19,37,36,77r19,45l73,168r16,48l105,265r14,50l131,364r20,-3l170,359r19,-3l208,354r20,-4l247,348r18,-3l284,342r19,-4l322,335r17,-3l358,328r17,-4l394,321r18,-5l429,312xe" stroked="f">
                    <v:path arrowok="t" o:connecttype="custom" o:connectlocs="378,112;360,103;339,94;319,85;298,77;276,68;253,60;230,53;205,45;182,38;156,31;131,25;106,19;79,13;54,8;26,4;0,0;17,13;32,28;48,44;64,60;78,78;93,95;105,113;115,131;133,130;150,129;167,128;183,127;201,126;218,125;233,124;250,123;267,122;284,121;299,119;315,118;330,117;347,116;363,114;378,112" o:connectangles="0,0,0,0,0,0,0,0,0,0,0,0,0,0,0,0,0,0,0,0,0,0,0,0,0,0,0,0,0,0,0,0,0,0,0,0,0,0,0,0,0"/>
                  </v:shape>
                  <v:shape id="Freeform 46" o:spid="_x0000_s1040" style="position:absolute;left:3069;top:2389;width:388;height:135;visibility:visible;mso-wrap-style:square;v-text-anchor:top" coordsize="441,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NaXL8A&#10;AADbAAAADwAAAGRycy9kb3ducmV2LnhtbERPy6rCMBDdC/5DGOHuNFWkXKpRRBGFC4IPcDs2Y1ts&#10;JqWJtvr1RhDubg7nOdN5a0rxoNoVlhUMBxEI4tTqgjMFp+O6/wvCeWSNpWVS8CQH81m3M8VE24b3&#10;9Dj4TIQQdgkqyL2vEildmpNBN7AVceCutjboA6wzqWtsQrgp5SiKYmmw4NCQY0XLnNLb4W4UrOz4&#10;ufEXwn1zPv6NMKbXa0dK/fTaxQSEp9b/i7/urQ7zY/j8Eg6Qs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E1pcvwAAANsAAAAPAAAAAAAAAAAAAAAAAJgCAABkcnMvZG93bnJl&#10;di54bWxQSwUGAAAAAAQABAD1AAAAhAMAAAAA&#10;" path="m,376l31,365,61,352,92,338r30,-16l152,305r30,-19l211,266r28,-20l268,223r28,-23l322,177r26,-24l373,129r24,-26l419,78,441,52,423,49,406,44,387,40,369,37,351,33,332,29,313,27,294,23,276,19,257,17,238,13,218,11,200,8,180,5,161,2,141,,129,50r-15,50l96,152,78,201,59,250,39,296,19,338,,376xe" stroked="f">
                    <v:path arrowok="t" o:connecttype="custom" o:connectlocs="0,135;27,131;54,126;81,121;107,116;134,110;160,103;186,96;210,88;236,80;260,72;283,64;306,55;328,46;349,37;369,28;388,19;372,18;357,16;340,14;325,13;309,12;292,10;275,10;259,8;243,7;226,6;209,5;192,4;176,3;158,2;142,1;124,0;113,18;100,36;84,55;69,72;52,90;34,106;17,121;0,135" o:connectangles="0,0,0,0,0,0,0,0,0,0,0,0,0,0,0,0,0,0,0,0,0,0,0,0,0,0,0,0,0,0,0,0,0,0,0,0,0,0,0,0,0"/>
                  </v:shape>
                  <v:shape id="Freeform 47" o:spid="_x0000_s1041" style="position:absolute;left:3217;top:2186;width:449;height:178;visibility:visible;mso-wrap-style:square;v-text-anchor:top" coordsize="508,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4u8EA&#10;AADbAAAADwAAAGRycy9kb3ducmV2LnhtbERPTYvCMBC9C/sfwgje1lTBKtUosqIsXtTuXrwNzdgW&#10;m0ltonb99UZY8DaP9zmzRWsqcaPGlZYVDPoRCOLM6pJzBb8/688JCOeRNVaWScEfOVjMPzozTLS9&#10;84Fuqc9FCGGXoILC+zqR0mUFGXR9WxMH7mQbgz7AJpe6wXsIN5UcRlEsDZYcGgqs6aug7JxejYJd&#10;PBjpzbFMV1e7fuwvWxzuLrFSvW67nILw1Pq3+N/9rcP8M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ouLvBAAAA2wAAAA8AAAAAAAAAAAAAAAAAmAIAAGRycy9kb3du&#10;cmV2LnhtbFBLBQYAAAAABAAEAPUAAACGAwAAAAA=&#10;" path="m37,l35,54r-2,55l30,163r-5,54l21,270r-7,53l7,376,,428r23,3l47,434r23,4l93,441r23,4l139,449r23,3l185,457r22,4l229,466r22,5l273,476r22,5l316,485r22,7l359,497r31,-56l417,383r24,-59l462,263r17,-64l493,135r9,-67l508,,37,xe" stroked="f">
                    <v:path arrowok="t" o:connecttype="custom" o:connectlocs="33,0;31,19;29,39;27,58;22,78;19,97;12,116;6,135;0,153;20,154;42,155;62,157;82,158;103,159;123,161;143,162;164,164;183,165;202,167;222,169;241,170;261,172;279,174;299,176;317,178;345,158;369,137;390,116;408,94;423,71;436,48;444,24;449,0;33,0" o:connectangles="0,0,0,0,0,0,0,0,0,0,0,0,0,0,0,0,0,0,0,0,0,0,0,0,0,0,0,0,0,0,0,0,0,0"/>
                  </v:shape>
                  <v:shape id="Freeform 48" o:spid="_x0000_s1042" style="position:absolute;left:2371;top:2544;width:1171;height:158;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MwgcMA&#10;AADbAAAADwAAAGRycy9kb3ducmV2LnhtbESPQWvCQBCF7wX/wzIFL0U3hiKSukotCJ4spv0BQ3aa&#10;hM3Ohuw2xv76zkHwNsN789432/3kOzXSENvABlbLDBRxFWzLtYHvr+NiAyomZItdYDJwowj73exp&#10;i4UNV77QWKZaSQjHAg00KfWF1rFqyGNchp5YtJ8weEyyDrW2A14l3Hc6z7K19tiyNDTY00dDlSt/&#10;vQFPh/zT5S+vN+fH0blz+XdOpTHz5+n9DVSiKT3M9+uTFXyBlV9kAL3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3MwgcMAAADbAAAADwAAAAAAAAAAAAAAAACYAgAAZHJzL2Rv&#10;d25yZXYueG1sUEsFBgAAAAAEAAQA9QAAAIgDAAAAAA==&#10;" path="m45,318c90,288,264,144,408,91,552,38,741,,907,v166,,325,38,499,91c1580,144,1800,273,1951,318v151,45,226,83,362,45c2449,325,2699,114,2767,91v68,-23,23,45,-45,136c2654,318,2503,567,2359,635v-144,68,-310,53,-499,c1671,582,1406,386,1225,318,1044,250,915,242,771,227v-144,-15,-302,-7,-408,c257,234,189,249,136,272,83,295,,348,45,318xe" fillcolor="black">
                    <v:path arrowok="t" o:connecttype="custom" o:connectlocs="19,71;169,20;375,0;581,20;806,71;955,82;1143,20;1124,51;974,143;768,143;506,71;318,51;150,51;56,61;19,71" o:connectangles="0,0,0,0,0,0,0,0,0,0,0,0,0,0,0"/>
                  </v:shape>
                </v:group>
                <v:shape id="Freeform 49" o:spid="_x0000_s1043" style="position:absolute;left:3087;top:367;width:344;height:433;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Dqir8A&#10;AADbAAAADwAAAGRycy9kb3ducmV2LnhtbERPTWsCMRC9F/ofwhS81awepF2NIpYV8ab14m3YjLur&#10;ySQkqa7+elMo9DaP9zmzRW+NuFKInWMFo2EBgrh2uuNGweG7ev8AEROyRuOYFNwpwmL++jLDUrsb&#10;7+i6T43IIRxLVNCm5EspY92SxTh0njhzJxcspgxDI3XAWw63Ro6LYiItdpwbWvS0aqm+7H+sgu2D&#10;fBMO9dfRuOpc+fEW1waVGrz1yymIRH36F/+5NzrP/4TfX/IBcv4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8OqKvwAAANsAAAAPAAAAAAAAAAAAAAAAAJgCAABkcnMvZG93bnJl&#10;di54bWxQSwUGAAAAAAQABAD1AAAAhAMAAAAA&#10;" path="m,816r499,499l1224,,499,1678,,816xe" fillcolor="black">
                  <v:path arrowok="t" o:connecttype="custom" o:connectlocs="0,211;140,339;344,0;140,433;0,211" o:connectangles="0,0,0,0,0"/>
                </v:shape>
              </v:group>
            </w:pict>
          </mc:Fallback>
        </mc:AlternateContent>
      </w:r>
    </w:p>
    <w:p w:rsidR="00667935" w:rsidRPr="00FF52A9" w:rsidRDefault="00667935">
      <w:pPr>
        <w:spacing w:line="240" w:lineRule="auto"/>
        <w:jc w:val="center"/>
        <w:rPr>
          <w:b/>
          <w:bCs/>
        </w:rPr>
      </w:pPr>
    </w:p>
    <w:p w:rsidR="006B6CCF" w:rsidRPr="00FF52A9" w:rsidRDefault="006B6CCF">
      <w:pPr>
        <w:spacing w:line="240" w:lineRule="auto"/>
        <w:jc w:val="center"/>
        <w:rPr>
          <w:b/>
          <w:bCs/>
        </w:rPr>
      </w:pPr>
    </w:p>
    <w:p w:rsidR="006B6CCF" w:rsidRPr="00FF52A9" w:rsidRDefault="006B6CCF">
      <w:pPr>
        <w:spacing w:line="240" w:lineRule="auto"/>
        <w:jc w:val="center"/>
        <w:rPr>
          <w:b/>
          <w:bCs/>
        </w:rPr>
      </w:pPr>
    </w:p>
    <w:p w:rsidR="006B6CCF" w:rsidRPr="00FF52A9" w:rsidRDefault="006B6CCF">
      <w:pPr>
        <w:spacing w:line="240" w:lineRule="auto"/>
        <w:jc w:val="center"/>
        <w:rPr>
          <w:b/>
          <w:bCs/>
        </w:rPr>
      </w:pPr>
    </w:p>
    <w:p w:rsidR="006B6CCF" w:rsidRPr="00FF52A9" w:rsidRDefault="00E57D9E">
      <w:pPr>
        <w:spacing w:line="240" w:lineRule="auto"/>
        <w:jc w:val="center"/>
        <w:rPr>
          <w:b/>
          <w:bCs/>
        </w:rPr>
      </w:pPr>
      <w:r>
        <w:rPr>
          <w:b/>
          <w:bCs/>
          <w:noProof/>
        </w:rPr>
        <mc:AlternateContent>
          <mc:Choice Requires="wps">
            <w:drawing>
              <wp:anchor distT="0" distB="0" distL="114300" distR="114300" simplePos="0" relativeHeight="251657728" behindDoc="0" locked="0" layoutInCell="1" allowOverlap="1">
                <wp:simplePos x="0" y="0"/>
                <wp:positionH relativeFrom="column">
                  <wp:posOffset>2259330</wp:posOffset>
                </wp:positionH>
                <wp:positionV relativeFrom="paragraph">
                  <wp:posOffset>30480</wp:posOffset>
                </wp:positionV>
                <wp:extent cx="1209040" cy="370840"/>
                <wp:effectExtent l="1905" t="1905" r="0" b="0"/>
                <wp:wrapNone/>
                <wp:docPr id="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040" cy="37084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448" w:rsidRPr="00400B4B" w:rsidRDefault="00460448" w:rsidP="00990F95">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wps:txbx>
                      <wps:bodyPr rot="0" vert="horz" wrap="square" lIns="87432" tIns="43715" rIns="87432" bIns="4371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26" type="#_x0000_t202" style="position:absolute;left:0;text-align:left;margin-left:177.9pt;margin-top:2.4pt;width:95.2pt;height:2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" filled="f" fillcolor="#bbe0e3" stroked="f">
                <v:textbox inset="2.42867mm,1.2143mm,2.42867mm,1.2143mm">
                  <w:txbxContent>
                    <w:p w:rsidR="00460448" w:rsidRPr="00400B4B" w:rsidRDefault="00460448" w:rsidP="00990F95">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v:textbox>
              </v:shape>
            </w:pict>
          </mc:Fallback>
        </mc:AlternateContent>
      </w:r>
    </w:p>
    <w:p w:rsidR="00667935" w:rsidRPr="00FF52A9" w:rsidRDefault="00667935">
      <w:pPr>
        <w:spacing w:line="240" w:lineRule="auto"/>
        <w:rPr>
          <w:b/>
          <w:bCs/>
        </w:rPr>
      </w:pPr>
    </w:p>
    <w:p w:rsidR="00667935" w:rsidRPr="00FF52A9" w:rsidRDefault="00667935">
      <w:pPr>
        <w:spacing w:line="240" w:lineRule="auto"/>
        <w:rPr>
          <w:b/>
          <w:bCs/>
        </w:rPr>
      </w:pPr>
    </w:p>
    <w:p w:rsidR="00667935" w:rsidRDefault="00667935">
      <w:pPr>
        <w:spacing w:line="240" w:lineRule="auto"/>
        <w:rPr>
          <w:b/>
          <w:bCs/>
        </w:rPr>
      </w:pPr>
    </w:p>
    <w:p w:rsidR="002E179F" w:rsidRPr="00FF52A9" w:rsidRDefault="002E179F">
      <w:pPr>
        <w:spacing w:line="240" w:lineRule="auto"/>
        <w:rPr>
          <w:b/>
          <w:bCs/>
        </w:rPr>
      </w:pPr>
    </w:p>
    <w:p w:rsidR="00667935" w:rsidRPr="00FF52A9" w:rsidRDefault="00DC46BC" w:rsidP="006B6CCF">
      <w:pPr>
        <w:spacing w:line="240" w:lineRule="auto"/>
        <w:jc w:val="center"/>
        <w:rPr>
          <w:b/>
          <w:color w:val="000000"/>
          <w:sz w:val="48"/>
          <w:szCs w:val="48"/>
          <w:lang w:val="id-ID"/>
        </w:rPr>
      </w:pPr>
      <w:r w:rsidRPr="00FF52A9">
        <w:rPr>
          <w:b/>
          <w:color w:val="000000"/>
          <w:sz w:val="48"/>
          <w:szCs w:val="48"/>
          <w:lang w:val="it-IT"/>
        </w:rPr>
        <w:t xml:space="preserve">AKREDITASI PROGRAM STUDI </w:t>
      </w:r>
    </w:p>
    <w:p w:rsidR="0089157F" w:rsidRPr="00FF52A9" w:rsidRDefault="0089157F" w:rsidP="006B6CCF">
      <w:pPr>
        <w:spacing w:line="240" w:lineRule="auto"/>
        <w:jc w:val="center"/>
        <w:rPr>
          <w:bCs/>
          <w:sz w:val="44"/>
          <w:szCs w:val="44"/>
          <w:lang w:val="id-ID"/>
        </w:rPr>
      </w:pPr>
      <w:r w:rsidRPr="00FF52A9">
        <w:rPr>
          <w:b/>
          <w:color w:val="000000"/>
          <w:sz w:val="48"/>
          <w:szCs w:val="48"/>
          <w:lang w:val="id-ID"/>
        </w:rPr>
        <w:t>KEDOKTERAN HEWAN</w:t>
      </w:r>
    </w:p>
    <w:p w:rsidR="00667935" w:rsidRPr="00FF52A9" w:rsidRDefault="00667935">
      <w:pPr>
        <w:spacing w:line="240" w:lineRule="auto"/>
        <w:jc w:val="center"/>
        <w:rPr>
          <w:b/>
          <w:bCs/>
          <w:sz w:val="32"/>
          <w:szCs w:val="32"/>
          <w:lang w:val="fi-FI"/>
        </w:rPr>
      </w:pPr>
    </w:p>
    <w:p w:rsidR="00667935" w:rsidRPr="00FF52A9" w:rsidRDefault="00667935">
      <w:pPr>
        <w:spacing w:line="240" w:lineRule="auto"/>
        <w:jc w:val="center"/>
        <w:rPr>
          <w:b/>
          <w:bCs/>
          <w:sz w:val="32"/>
          <w:szCs w:val="32"/>
          <w:lang w:val="fi-FI"/>
        </w:rPr>
      </w:pPr>
    </w:p>
    <w:p w:rsidR="00667935" w:rsidRPr="00FF52A9" w:rsidRDefault="00667935">
      <w:pPr>
        <w:spacing w:line="240" w:lineRule="auto"/>
        <w:jc w:val="center"/>
        <w:rPr>
          <w:b/>
          <w:bCs/>
          <w:sz w:val="32"/>
          <w:szCs w:val="32"/>
          <w:lang w:val="fi-FI"/>
        </w:rPr>
      </w:pPr>
    </w:p>
    <w:p w:rsidR="00667935" w:rsidRPr="00FF52A9" w:rsidRDefault="00667935">
      <w:pPr>
        <w:spacing w:line="240" w:lineRule="auto"/>
        <w:jc w:val="center"/>
        <w:rPr>
          <w:b/>
          <w:bCs/>
          <w:sz w:val="32"/>
          <w:szCs w:val="32"/>
          <w:lang w:val="fi-FI"/>
        </w:rPr>
      </w:pPr>
    </w:p>
    <w:p w:rsidR="00667935" w:rsidRPr="00FF52A9" w:rsidRDefault="00667935">
      <w:pPr>
        <w:spacing w:line="240" w:lineRule="auto"/>
        <w:jc w:val="center"/>
        <w:rPr>
          <w:b/>
          <w:bCs/>
          <w:sz w:val="32"/>
          <w:szCs w:val="32"/>
          <w:lang w:val="fi-FI"/>
        </w:rPr>
      </w:pPr>
    </w:p>
    <w:p w:rsidR="00373A08" w:rsidRPr="00FF52A9" w:rsidRDefault="00373A08">
      <w:pPr>
        <w:spacing w:line="240" w:lineRule="auto"/>
        <w:jc w:val="center"/>
        <w:rPr>
          <w:b/>
          <w:bCs/>
          <w:sz w:val="32"/>
          <w:szCs w:val="32"/>
          <w:lang w:val="fi-FI"/>
        </w:rPr>
      </w:pPr>
    </w:p>
    <w:p w:rsidR="00667935" w:rsidRPr="00FF52A9" w:rsidRDefault="00667935">
      <w:pPr>
        <w:spacing w:line="240" w:lineRule="auto"/>
        <w:jc w:val="center"/>
        <w:rPr>
          <w:b/>
          <w:bCs/>
          <w:sz w:val="32"/>
          <w:szCs w:val="32"/>
          <w:lang w:val="fi-FI"/>
        </w:rPr>
      </w:pPr>
    </w:p>
    <w:p w:rsidR="00667935" w:rsidRPr="00FF52A9" w:rsidRDefault="00DC46BC">
      <w:pPr>
        <w:spacing w:line="240" w:lineRule="auto"/>
        <w:jc w:val="center"/>
        <w:rPr>
          <w:b/>
          <w:sz w:val="40"/>
          <w:szCs w:val="40"/>
          <w:lang w:val="fi-FI"/>
        </w:rPr>
      </w:pPr>
      <w:r w:rsidRPr="00FF52A9">
        <w:rPr>
          <w:b/>
          <w:sz w:val="40"/>
          <w:szCs w:val="40"/>
          <w:lang w:val="fi-FI"/>
        </w:rPr>
        <w:t xml:space="preserve">BUKU </w:t>
      </w:r>
      <w:r w:rsidR="00884891" w:rsidRPr="00FF52A9">
        <w:rPr>
          <w:b/>
          <w:sz w:val="40"/>
          <w:szCs w:val="40"/>
          <w:lang w:val="fi-FI"/>
        </w:rPr>
        <w:t>V</w:t>
      </w:r>
      <w:r w:rsidR="002F1A75" w:rsidRPr="00FF52A9">
        <w:rPr>
          <w:b/>
          <w:sz w:val="40"/>
          <w:szCs w:val="40"/>
          <w:lang w:val="fi-FI"/>
        </w:rPr>
        <w:t>II</w:t>
      </w:r>
    </w:p>
    <w:p w:rsidR="00667935" w:rsidRPr="00FF52A9" w:rsidRDefault="00884891">
      <w:pPr>
        <w:spacing w:line="240" w:lineRule="auto"/>
        <w:jc w:val="center"/>
        <w:rPr>
          <w:b/>
          <w:sz w:val="40"/>
          <w:szCs w:val="40"/>
          <w:lang w:val="fi-FI"/>
        </w:rPr>
      </w:pPr>
      <w:r w:rsidRPr="00FF52A9">
        <w:rPr>
          <w:b/>
          <w:sz w:val="40"/>
          <w:szCs w:val="40"/>
          <w:lang w:val="fi-FI"/>
        </w:rPr>
        <w:t xml:space="preserve">PEDOMAN </w:t>
      </w:r>
      <w:r w:rsidR="00656CCE" w:rsidRPr="00FF52A9">
        <w:rPr>
          <w:b/>
          <w:sz w:val="40"/>
          <w:szCs w:val="40"/>
          <w:lang w:val="fi-FI"/>
        </w:rPr>
        <w:t>ASESMEN LAPANG</w:t>
      </w:r>
      <w:r w:rsidR="00373A08" w:rsidRPr="00FF52A9">
        <w:rPr>
          <w:b/>
          <w:sz w:val="40"/>
          <w:szCs w:val="40"/>
          <w:lang w:val="fi-FI"/>
        </w:rPr>
        <w:t>AN</w:t>
      </w:r>
      <w:r w:rsidRPr="00FF52A9">
        <w:rPr>
          <w:b/>
          <w:sz w:val="40"/>
          <w:szCs w:val="40"/>
          <w:lang w:val="fi-FI"/>
        </w:rPr>
        <w:t xml:space="preserve"> </w:t>
      </w:r>
    </w:p>
    <w:p w:rsidR="00667935" w:rsidRPr="00FF52A9" w:rsidRDefault="00667935">
      <w:pPr>
        <w:spacing w:line="240" w:lineRule="auto"/>
        <w:rPr>
          <w:lang w:val="nb-NO"/>
        </w:rPr>
      </w:pPr>
    </w:p>
    <w:p w:rsidR="00667935" w:rsidRPr="00FF52A9" w:rsidRDefault="00667935">
      <w:pPr>
        <w:spacing w:line="240" w:lineRule="auto"/>
        <w:rPr>
          <w:lang w:val="nb-NO"/>
        </w:rPr>
      </w:pPr>
    </w:p>
    <w:p w:rsidR="00667935" w:rsidRPr="00FF52A9" w:rsidRDefault="00667935">
      <w:pPr>
        <w:spacing w:line="240" w:lineRule="auto"/>
        <w:rPr>
          <w:lang w:val="nb-NO"/>
        </w:rPr>
      </w:pPr>
    </w:p>
    <w:p w:rsidR="00667935" w:rsidRPr="00FF52A9" w:rsidRDefault="00667935">
      <w:pPr>
        <w:spacing w:line="240" w:lineRule="auto"/>
        <w:rPr>
          <w:lang w:val="nb-NO"/>
        </w:rPr>
      </w:pPr>
    </w:p>
    <w:p w:rsidR="00667935" w:rsidRPr="00FF52A9" w:rsidRDefault="00667935">
      <w:pPr>
        <w:spacing w:line="240" w:lineRule="auto"/>
        <w:rPr>
          <w:lang w:val="nb-NO"/>
        </w:rPr>
      </w:pPr>
    </w:p>
    <w:p w:rsidR="00667935" w:rsidRPr="00FF52A9" w:rsidRDefault="00667935">
      <w:pPr>
        <w:spacing w:line="240" w:lineRule="auto"/>
        <w:rPr>
          <w:lang w:val="nb-NO"/>
        </w:rPr>
      </w:pPr>
    </w:p>
    <w:p w:rsidR="00667935" w:rsidRPr="00FF52A9" w:rsidRDefault="00667935">
      <w:pPr>
        <w:spacing w:line="240" w:lineRule="auto"/>
        <w:rPr>
          <w:lang w:val="nb-NO"/>
        </w:rPr>
      </w:pPr>
    </w:p>
    <w:p w:rsidR="00667935" w:rsidRPr="00FF52A9" w:rsidRDefault="00667935">
      <w:pPr>
        <w:spacing w:line="240" w:lineRule="auto"/>
        <w:rPr>
          <w:lang w:val="nb-NO"/>
        </w:rPr>
      </w:pPr>
    </w:p>
    <w:p w:rsidR="00667935" w:rsidRPr="00FF52A9" w:rsidRDefault="00667935">
      <w:pPr>
        <w:spacing w:line="240" w:lineRule="auto"/>
        <w:rPr>
          <w:lang w:val="nb-NO"/>
        </w:rPr>
      </w:pPr>
    </w:p>
    <w:p w:rsidR="00667935" w:rsidRPr="00FF52A9" w:rsidRDefault="00667935">
      <w:pPr>
        <w:spacing w:line="240" w:lineRule="auto"/>
        <w:rPr>
          <w:lang w:val="nb-NO"/>
        </w:rPr>
      </w:pPr>
    </w:p>
    <w:p w:rsidR="00667935" w:rsidRPr="00FF52A9" w:rsidRDefault="00667935">
      <w:pPr>
        <w:spacing w:line="240" w:lineRule="auto"/>
        <w:rPr>
          <w:lang w:val="nb-NO"/>
        </w:rPr>
      </w:pPr>
    </w:p>
    <w:p w:rsidR="00373A08" w:rsidRPr="00FF52A9" w:rsidRDefault="00373A08">
      <w:pPr>
        <w:spacing w:line="240" w:lineRule="auto"/>
        <w:rPr>
          <w:lang w:val="id-ID"/>
        </w:rPr>
      </w:pPr>
    </w:p>
    <w:p w:rsidR="00667935" w:rsidRPr="00FF52A9" w:rsidRDefault="00667935">
      <w:pPr>
        <w:spacing w:line="240" w:lineRule="auto"/>
        <w:rPr>
          <w:lang w:val="nb-NO"/>
        </w:rPr>
      </w:pPr>
    </w:p>
    <w:p w:rsidR="00586477" w:rsidRDefault="00586477">
      <w:pPr>
        <w:spacing w:line="240" w:lineRule="auto"/>
        <w:rPr>
          <w:lang w:val="nb-NO"/>
        </w:rPr>
      </w:pPr>
    </w:p>
    <w:p w:rsidR="002E179F" w:rsidRPr="00FF52A9" w:rsidRDefault="002E179F">
      <w:pPr>
        <w:spacing w:line="240" w:lineRule="auto"/>
        <w:rPr>
          <w:lang w:val="nb-NO"/>
        </w:rPr>
      </w:pPr>
    </w:p>
    <w:p w:rsidR="00F45200" w:rsidRPr="00FF52A9" w:rsidRDefault="00F45200" w:rsidP="00F45200">
      <w:pPr>
        <w:spacing w:line="240" w:lineRule="auto"/>
        <w:jc w:val="center"/>
        <w:rPr>
          <w:color w:val="000000"/>
          <w:sz w:val="32"/>
          <w:szCs w:val="32"/>
          <w:lang w:val="sv-SE"/>
        </w:rPr>
      </w:pPr>
    </w:p>
    <w:p w:rsidR="00F45200" w:rsidRPr="00FF52A9" w:rsidRDefault="00F45200" w:rsidP="00F45200">
      <w:pPr>
        <w:spacing w:line="240" w:lineRule="auto"/>
        <w:ind w:right="-142" w:hanging="142"/>
        <w:jc w:val="center"/>
        <w:rPr>
          <w:b/>
          <w:bCs/>
          <w:color w:val="000000"/>
          <w:sz w:val="34"/>
          <w:szCs w:val="34"/>
          <w:lang w:val="sv-SE"/>
        </w:rPr>
      </w:pPr>
      <w:r w:rsidRPr="00FF52A9">
        <w:rPr>
          <w:b/>
          <w:bCs/>
          <w:color w:val="000000"/>
          <w:sz w:val="34"/>
          <w:szCs w:val="34"/>
          <w:lang w:val="sv-SE"/>
        </w:rPr>
        <w:t>BADAN AKREDITASI NASIONAL PERGURUAN TINGGI</w:t>
      </w:r>
    </w:p>
    <w:p w:rsidR="00667935" w:rsidRPr="00FF52A9" w:rsidRDefault="00F45200" w:rsidP="00F45200">
      <w:pPr>
        <w:spacing w:line="240" w:lineRule="auto"/>
        <w:jc w:val="center"/>
        <w:rPr>
          <w:lang w:val="id-ID"/>
        </w:rPr>
      </w:pPr>
      <w:r w:rsidRPr="00FF52A9">
        <w:rPr>
          <w:color w:val="000000"/>
          <w:sz w:val="32"/>
          <w:szCs w:val="32"/>
          <w:lang w:val="sv-SE"/>
        </w:rPr>
        <w:t xml:space="preserve">JAKARTA </w:t>
      </w:r>
      <w:r w:rsidR="002927AF" w:rsidRPr="00FF52A9">
        <w:rPr>
          <w:color w:val="000000"/>
          <w:sz w:val="32"/>
          <w:szCs w:val="32"/>
          <w:lang w:val="id-ID"/>
        </w:rPr>
        <w:t>20</w:t>
      </w:r>
      <w:r w:rsidR="0089157F" w:rsidRPr="00FF52A9">
        <w:rPr>
          <w:color w:val="000000"/>
          <w:sz w:val="32"/>
          <w:szCs w:val="32"/>
          <w:lang w:val="id-ID"/>
        </w:rPr>
        <w:t>1</w:t>
      </w:r>
      <w:r w:rsidR="002760C2" w:rsidRPr="00FF52A9">
        <w:rPr>
          <w:color w:val="000000"/>
          <w:sz w:val="32"/>
          <w:szCs w:val="32"/>
          <w:lang w:val="id-ID"/>
        </w:rPr>
        <w:t>3</w:t>
      </w:r>
    </w:p>
    <w:p w:rsidR="00667935" w:rsidRPr="00FF52A9" w:rsidRDefault="00667935" w:rsidP="00F45200">
      <w:pPr>
        <w:spacing w:line="240" w:lineRule="auto"/>
        <w:rPr>
          <w:lang w:val="fi-FI"/>
        </w:rPr>
        <w:sectPr w:rsidR="00667935" w:rsidRPr="00FF52A9" w:rsidSect="00FF52A9">
          <w:footerReference w:type="even" r:id="rId9"/>
          <w:footerReference w:type="default" r:id="rId10"/>
          <w:footerReference w:type="first" r:id="rId11"/>
          <w:pgSz w:w="11909" w:h="16834" w:code="9"/>
          <w:pgMar w:top="1701" w:right="1134" w:bottom="1134" w:left="1701" w:header="1225" w:footer="544" w:gutter="0"/>
          <w:pgNumType w:fmt="lowerRoman" w:start="1"/>
          <w:cols w:space="720"/>
          <w:titlePg/>
          <w:docGrid w:linePitch="360"/>
        </w:sectPr>
      </w:pPr>
    </w:p>
    <w:p w:rsidR="00F5143A" w:rsidRPr="009543A9" w:rsidRDefault="00F5143A" w:rsidP="009543A9">
      <w:pPr>
        <w:pStyle w:val="Heading1"/>
        <w:rPr>
          <w:sz w:val="24"/>
          <w:szCs w:val="24"/>
          <w:lang w:val="fi-FI"/>
        </w:rPr>
      </w:pPr>
      <w:bookmarkStart w:id="1" w:name="_Toc222646024"/>
      <w:r w:rsidRPr="001B6782">
        <w:rPr>
          <w:sz w:val="24"/>
          <w:szCs w:val="24"/>
          <w:lang w:val="fi-FI"/>
        </w:rPr>
        <w:lastRenderedPageBreak/>
        <w:t>DAFTAR ISI</w:t>
      </w:r>
      <w:bookmarkEnd w:id="1"/>
    </w:p>
    <w:p w:rsidR="00F5143A" w:rsidRPr="009543A9" w:rsidRDefault="00F5143A" w:rsidP="009543A9">
      <w:pPr>
        <w:jc w:val="right"/>
        <w:rPr>
          <w:b/>
          <w:lang w:val="fi-FI"/>
        </w:rPr>
      </w:pPr>
      <w:r w:rsidRPr="001B6782">
        <w:rPr>
          <w:lang w:val="fi-FI"/>
        </w:rPr>
        <w:t xml:space="preserve">Halaman </w:t>
      </w:r>
    </w:p>
    <w:tbl>
      <w:tblPr>
        <w:tblW w:w="9180" w:type="dxa"/>
        <w:tblLayout w:type="fixed"/>
        <w:tblLook w:val="01E0" w:firstRow="1" w:lastRow="1" w:firstColumn="1" w:lastColumn="1" w:noHBand="0" w:noVBand="0"/>
      </w:tblPr>
      <w:tblGrid>
        <w:gridCol w:w="1101"/>
        <w:gridCol w:w="617"/>
        <w:gridCol w:w="6754"/>
        <w:gridCol w:w="708"/>
      </w:tblGrid>
      <w:tr w:rsidR="00F5143A" w:rsidRPr="007444D5" w:rsidTr="00857D26">
        <w:tc>
          <w:tcPr>
            <w:tcW w:w="8472" w:type="dxa"/>
            <w:gridSpan w:val="3"/>
          </w:tcPr>
          <w:p w:rsidR="00F5143A" w:rsidRPr="00341D65" w:rsidRDefault="00F5143A" w:rsidP="00C02A69">
            <w:pPr>
              <w:rPr>
                <w:color w:val="000000"/>
                <w:sz w:val="22"/>
                <w:lang w:val="id-ID"/>
              </w:rPr>
            </w:pPr>
            <w:r w:rsidRPr="001B6782">
              <w:rPr>
                <w:color w:val="000000"/>
                <w:lang w:val="fi-FI"/>
              </w:rPr>
              <w:t>DAFTAR ISI .......................................................................................</w:t>
            </w:r>
            <w:r>
              <w:rPr>
                <w:color w:val="000000"/>
                <w:lang w:val="id-ID"/>
              </w:rPr>
              <w:t>................</w:t>
            </w:r>
          </w:p>
        </w:tc>
        <w:tc>
          <w:tcPr>
            <w:tcW w:w="708" w:type="dxa"/>
          </w:tcPr>
          <w:p w:rsidR="00F5143A" w:rsidRPr="00E74169" w:rsidRDefault="00CE1213" w:rsidP="00C02A69">
            <w:pPr>
              <w:jc w:val="right"/>
              <w:rPr>
                <w:color w:val="000000"/>
                <w:sz w:val="22"/>
                <w:lang w:val="fi-FI"/>
              </w:rPr>
            </w:pPr>
            <w:r>
              <w:rPr>
                <w:color w:val="000000"/>
                <w:sz w:val="22"/>
                <w:lang w:val="fi-FI"/>
              </w:rPr>
              <w:t>1</w:t>
            </w:r>
          </w:p>
        </w:tc>
      </w:tr>
      <w:tr w:rsidR="00F5143A" w:rsidRPr="007444D5" w:rsidTr="00857D26">
        <w:tc>
          <w:tcPr>
            <w:tcW w:w="1101" w:type="dxa"/>
          </w:tcPr>
          <w:p w:rsidR="00F5143A" w:rsidRPr="00E74169" w:rsidRDefault="00F5143A" w:rsidP="00C02A69">
            <w:pPr>
              <w:rPr>
                <w:color w:val="000000"/>
                <w:sz w:val="22"/>
                <w:lang w:val="fi-FI"/>
              </w:rPr>
            </w:pPr>
            <w:r w:rsidRPr="001B6782">
              <w:rPr>
                <w:color w:val="000000"/>
                <w:lang w:val="fi-FI"/>
              </w:rPr>
              <w:t xml:space="preserve">BAB I </w:t>
            </w:r>
          </w:p>
        </w:tc>
        <w:tc>
          <w:tcPr>
            <w:tcW w:w="7371" w:type="dxa"/>
            <w:gridSpan w:val="2"/>
          </w:tcPr>
          <w:p w:rsidR="00F5143A" w:rsidRPr="00F5143A" w:rsidRDefault="00F5143A" w:rsidP="00C02A69">
            <w:pPr>
              <w:rPr>
                <w:color w:val="000000"/>
                <w:sz w:val="22"/>
              </w:rPr>
            </w:pPr>
            <w:r>
              <w:rPr>
                <w:color w:val="000000"/>
                <w:lang w:val="fi-FI"/>
              </w:rPr>
              <w:t>PENDAHULUAN</w:t>
            </w:r>
            <w:r w:rsidRPr="001B6782">
              <w:rPr>
                <w:color w:val="000000"/>
                <w:lang w:val="fi-FI"/>
              </w:rPr>
              <w:t xml:space="preserve"> .........................................................................</w:t>
            </w:r>
            <w:r>
              <w:rPr>
                <w:color w:val="000000"/>
                <w:lang w:val="id-ID"/>
              </w:rPr>
              <w:t>.</w:t>
            </w:r>
            <w:r>
              <w:rPr>
                <w:color w:val="000000"/>
              </w:rPr>
              <w:t>.....</w:t>
            </w:r>
          </w:p>
        </w:tc>
        <w:tc>
          <w:tcPr>
            <w:tcW w:w="708" w:type="dxa"/>
          </w:tcPr>
          <w:p w:rsidR="00F5143A" w:rsidRPr="00E74169" w:rsidRDefault="00CE1213" w:rsidP="00C02A69">
            <w:pPr>
              <w:jc w:val="right"/>
              <w:rPr>
                <w:color w:val="000000"/>
                <w:sz w:val="22"/>
                <w:lang w:val="fi-FI"/>
              </w:rPr>
            </w:pPr>
            <w:r>
              <w:rPr>
                <w:color w:val="000000"/>
                <w:sz w:val="22"/>
                <w:lang w:val="fi-FI"/>
              </w:rPr>
              <w:t>2</w:t>
            </w:r>
          </w:p>
        </w:tc>
      </w:tr>
      <w:tr w:rsidR="00F5143A" w:rsidRPr="007444D5" w:rsidTr="00857D26">
        <w:tc>
          <w:tcPr>
            <w:tcW w:w="1101" w:type="dxa"/>
          </w:tcPr>
          <w:p w:rsidR="00F5143A" w:rsidRPr="00E74169" w:rsidRDefault="00F5143A" w:rsidP="00C02A69">
            <w:pPr>
              <w:rPr>
                <w:color w:val="000000"/>
                <w:sz w:val="22"/>
                <w:lang w:val="fi-FI"/>
              </w:rPr>
            </w:pPr>
            <w:r w:rsidRPr="001B6782">
              <w:rPr>
                <w:color w:val="000000"/>
                <w:lang w:val="fi-FI"/>
              </w:rPr>
              <w:t>BAB II</w:t>
            </w:r>
          </w:p>
        </w:tc>
        <w:tc>
          <w:tcPr>
            <w:tcW w:w="7371" w:type="dxa"/>
            <w:gridSpan w:val="2"/>
          </w:tcPr>
          <w:p w:rsidR="00F5143A" w:rsidRPr="00F5143A" w:rsidRDefault="00F5143A" w:rsidP="00C02A69">
            <w:pPr>
              <w:rPr>
                <w:color w:val="000000"/>
                <w:sz w:val="22"/>
              </w:rPr>
            </w:pPr>
            <w:r w:rsidRPr="00F5143A">
              <w:rPr>
                <w:caps/>
                <w:color w:val="000000"/>
                <w:lang w:val="fi-FI"/>
              </w:rPr>
              <w:t>PROSEDUR ASESMEN LAPANGAN</w:t>
            </w:r>
            <w:r w:rsidRPr="001B6782">
              <w:rPr>
                <w:caps/>
                <w:color w:val="000000"/>
                <w:lang w:val="fi-FI"/>
              </w:rPr>
              <w:t>..............................................</w:t>
            </w:r>
            <w:r>
              <w:rPr>
                <w:caps/>
                <w:color w:val="000000"/>
                <w:lang w:val="fi-FI"/>
              </w:rPr>
              <w:t>.</w:t>
            </w:r>
          </w:p>
        </w:tc>
        <w:tc>
          <w:tcPr>
            <w:tcW w:w="708" w:type="dxa"/>
          </w:tcPr>
          <w:p w:rsidR="00F5143A" w:rsidRPr="00E74169" w:rsidRDefault="00CE1213" w:rsidP="00C02A69">
            <w:pPr>
              <w:jc w:val="right"/>
              <w:rPr>
                <w:color w:val="000000"/>
                <w:sz w:val="22"/>
                <w:lang w:val="fi-FI"/>
              </w:rPr>
            </w:pPr>
            <w:r>
              <w:rPr>
                <w:color w:val="000000"/>
                <w:sz w:val="22"/>
                <w:lang w:val="fi-FI"/>
              </w:rPr>
              <w:t>3</w:t>
            </w:r>
          </w:p>
        </w:tc>
      </w:tr>
      <w:tr w:rsidR="00F8052D" w:rsidRPr="007444D5" w:rsidTr="00857D26">
        <w:tc>
          <w:tcPr>
            <w:tcW w:w="1101" w:type="dxa"/>
          </w:tcPr>
          <w:p w:rsidR="00F8052D" w:rsidRPr="00E74169" w:rsidRDefault="00F8052D" w:rsidP="00C02A69">
            <w:pPr>
              <w:rPr>
                <w:color w:val="000000"/>
                <w:sz w:val="22"/>
                <w:lang w:val="fi-FI"/>
              </w:rPr>
            </w:pPr>
          </w:p>
        </w:tc>
        <w:tc>
          <w:tcPr>
            <w:tcW w:w="617" w:type="dxa"/>
          </w:tcPr>
          <w:p w:rsidR="00F8052D" w:rsidRPr="00E74169" w:rsidRDefault="00F8052D" w:rsidP="00C02A69">
            <w:pPr>
              <w:rPr>
                <w:color w:val="000000"/>
                <w:sz w:val="22"/>
                <w:lang w:val="fi-FI"/>
              </w:rPr>
            </w:pPr>
            <w:r>
              <w:rPr>
                <w:noProof/>
                <w:color w:val="000000"/>
              </w:rPr>
              <w:t>A.</w:t>
            </w:r>
          </w:p>
        </w:tc>
        <w:tc>
          <w:tcPr>
            <w:tcW w:w="6754" w:type="dxa"/>
          </w:tcPr>
          <w:p w:rsidR="00F8052D" w:rsidRPr="00F8052D" w:rsidRDefault="00F8052D" w:rsidP="00F8052D">
            <w:pPr>
              <w:rPr>
                <w:color w:val="000000"/>
                <w:sz w:val="22"/>
              </w:rPr>
            </w:pPr>
            <w:r w:rsidRPr="00F8052D">
              <w:rPr>
                <w:color w:val="000000"/>
                <w:lang w:val="sv-SE"/>
              </w:rPr>
              <w:t xml:space="preserve">Persiapan Asesmen Lapangan </w:t>
            </w:r>
            <w:r w:rsidRPr="001B6782">
              <w:rPr>
                <w:noProof/>
                <w:color w:val="000000"/>
                <w:lang w:val="sv-SE"/>
              </w:rPr>
              <w:t>.......</w:t>
            </w:r>
            <w:r w:rsidRPr="001B6782">
              <w:rPr>
                <w:noProof/>
                <w:color w:val="000000"/>
                <w:lang w:val="id-ID"/>
              </w:rPr>
              <w:t>.</w:t>
            </w:r>
            <w:r w:rsidRPr="001B6782">
              <w:rPr>
                <w:noProof/>
                <w:color w:val="000000"/>
                <w:lang w:val="sv-SE"/>
              </w:rPr>
              <w:t>..</w:t>
            </w:r>
            <w:r w:rsidRPr="001B6782">
              <w:rPr>
                <w:noProof/>
                <w:color w:val="000000"/>
                <w:lang w:val="id-ID"/>
              </w:rPr>
              <w:t>.....</w:t>
            </w:r>
            <w:r>
              <w:rPr>
                <w:noProof/>
                <w:color w:val="000000"/>
                <w:lang w:val="id-ID"/>
              </w:rPr>
              <w:t>.........................</w:t>
            </w:r>
            <w:r>
              <w:rPr>
                <w:noProof/>
                <w:color w:val="000000"/>
              </w:rPr>
              <w:t>.......</w:t>
            </w:r>
          </w:p>
        </w:tc>
        <w:tc>
          <w:tcPr>
            <w:tcW w:w="708" w:type="dxa"/>
          </w:tcPr>
          <w:p w:rsidR="00F8052D" w:rsidRPr="00CE1213" w:rsidRDefault="00CE1213" w:rsidP="00C02A69">
            <w:pPr>
              <w:jc w:val="right"/>
              <w:rPr>
                <w:color w:val="000000"/>
                <w:sz w:val="22"/>
              </w:rPr>
            </w:pPr>
            <w:r>
              <w:rPr>
                <w:color w:val="000000"/>
                <w:sz w:val="22"/>
              </w:rPr>
              <w:t>3</w:t>
            </w:r>
          </w:p>
        </w:tc>
      </w:tr>
      <w:tr w:rsidR="00F8052D" w:rsidRPr="007444D5" w:rsidTr="00857D26">
        <w:tc>
          <w:tcPr>
            <w:tcW w:w="1101" w:type="dxa"/>
          </w:tcPr>
          <w:p w:rsidR="00F8052D" w:rsidRPr="00E74169" w:rsidRDefault="00F8052D" w:rsidP="00C02A69">
            <w:pPr>
              <w:rPr>
                <w:color w:val="000000"/>
                <w:sz w:val="22"/>
                <w:lang w:val="fi-FI"/>
              </w:rPr>
            </w:pPr>
          </w:p>
        </w:tc>
        <w:tc>
          <w:tcPr>
            <w:tcW w:w="617" w:type="dxa"/>
          </w:tcPr>
          <w:p w:rsidR="00F8052D" w:rsidRPr="00E74169" w:rsidRDefault="00F8052D" w:rsidP="00C02A69">
            <w:pPr>
              <w:rPr>
                <w:noProof/>
                <w:color w:val="000000"/>
                <w:sz w:val="22"/>
              </w:rPr>
            </w:pPr>
            <w:r>
              <w:rPr>
                <w:noProof/>
                <w:color w:val="000000"/>
              </w:rPr>
              <w:t>B.</w:t>
            </w:r>
          </w:p>
        </w:tc>
        <w:tc>
          <w:tcPr>
            <w:tcW w:w="6754" w:type="dxa"/>
          </w:tcPr>
          <w:p w:rsidR="00F8052D" w:rsidRPr="00F8052D" w:rsidRDefault="00F8052D" w:rsidP="00C02A69">
            <w:pPr>
              <w:rPr>
                <w:color w:val="000000"/>
                <w:sz w:val="22"/>
              </w:rPr>
            </w:pPr>
            <w:r w:rsidRPr="00F8052D">
              <w:rPr>
                <w:color w:val="000000"/>
              </w:rPr>
              <w:t xml:space="preserve">Pelaksanaan Asesmen Lapangan </w:t>
            </w:r>
            <w:r w:rsidRPr="001B6782">
              <w:rPr>
                <w:color w:val="000000"/>
              </w:rPr>
              <w:t>………</w:t>
            </w:r>
            <w:r>
              <w:rPr>
                <w:color w:val="000000"/>
                <w:lang w:val="id-ID"/>
              </w:rPr>
              <w:t>..............................</w:t>
            </w:r>
            <w:r>
              <w:rPr>
                <w:color w:val="000000"/>
              </w:rPr>
              <w:t>..</w:t>
            </w:r>
          </w:p>
        </w:tc>
        <w:tc>
          <w:tcPr>
            <w:tcW w:w="708" w:type="dxa"/>
          </w:tcPr>
          <w:p w:rsidR="00F8052D" w:rsidRPr="00CE1213" w:rsidRDefault="00CE1213" w:rsidP="00C02A69">
            <w:pPr>
              <w:jc w:val="right"/>
              <w:rPr>
                <w:color w:val="000000"/>
                <w:sz w:val="22"/>
              </w:rPr>
            </w:pPr>
            <w:r>
              <w:rPr>
                <w:color w:val="000000"/>
                <w:sz w:val="22"/>
              </w:rPr>
              <w:t>3</w:t>
            </w:r>
          </w:p>
        </w:tc>
      </w:tr>
      <w:tr w:rsidR="00F8052D" w:rsidRPr="007444D5" w:rsidTr="00857D26">
        <w:tc>
          <w:tcPr>
            <w:tcW w:w="1101" w:type="dxa"/>
          </w:tcPr>
          <w:p w:rsidR="00F8052D" w:rsidRPr="00E74169" w:rsidRDefault="00F8052D" w:rsidP="00C02A69">
            <w:pPr>
              <w:rPr>
                <w:color w:val="000000"/>
                <w:sz w:val="22"/>
              </w:rPr>
            </w:pPr>
          </w:p>
        </w:tc>
        <w:tc>
          <w:tcPr>
            <w:tcW w:w="617" w:type="dxa"/>
          </w:tcPr>
          <w:p w:rsidR="00F8052D" w:rsidRPr="00E74169" w:rsidRDefault="00F8052D" w:rsidP="00C02A69">
            <w:pPr>
              <w:rPr>
                <w:noProof/>
                <w:color w:val="000000"/>
                <w:sz w:val="22"/>
              </w:rPr>
            </w:pPr>
            <w:r>
              <w:rPr>
                <w:noProof/>
                <w:color w:val="000000"/>
              </w:rPr>
              <w:t>C.</w:t>
            </w:r>
          </w:p>
        </w:tc>
        <w:tc>
          <w:tcPr>
            <w:tcW w:w="6754" w:type="dxa"/>
          </w:tcPr>
          <w:p w:rsidR="00F8052D" w:rsidRPr="00F8052D" w:rsidRDefault="00F8052D" w:rsidP="00C02A69">
            <w:pPr>
              <w:rPr>
                <w:color w:val="000000"/>
                <w:sz w:val="22"/>
              </w:rPr>
            </w:pPr>
            <w:r w:rsidRPr="00F8052D">
              <w:rPr>
                <w:color w:val="000000"/>
              </w:rPr>
              <w:t xml:space="preserve">Pelaporan Hasil Asesmen Lapangan </w:t>
            </w:r>
            <w:r w:rsidRPr="001B6782">
              <w:rPr>
                <w:color w:val="000000"/>
              </w:rPr>
              <w:t>…….</w:t>
            </w:r>
            <w:r>
              <w:rPr>
                <w:color w:val="000000"/>
                <w:lang w:val="id-ID"/>
              </w:rPr>
              <w:t>.............................</w:t>
            </w:r>
            <w:r>
              <w:rPr>
                <w:color w:val="000000"/>
              </w:rPr>
              <w:t>.</w:t>
            </w:r>
          </w:p>
        </w:tc>
        <w:tc>
          <w:tcPr>
            <w:tcW w:w="708" w:type="dxa"/>
          </w:tcPr>
          <w:p w:rsidR="00F8052D" w:rsidRPr="00CE1213" w:rsidRDefault="00CE1213" w:rsidP="00C02A69">
            <w:pPr>
              <w:jc w:val="right"/>
              <w:rPr>
                <w:color w:val="000000"/>
                <w:sz w:val="22"/>
              </w:rPr>
            </w:pPr>
            <w:r>
              <w:rPr>
                <w:color w:val="000000"/>
                <w:sz w:val="22"/>
              </w:rPr>
              <w:t>4</w:t>
            </w:r>
          </w:p>
        </w:tc>
      </w:tr>
      <w:tr w:rsidR="00F5143A" w:rsidRPr="007444D5" w:rsidTr="00857D26">
        <w:tc>
          <w:tcPr>
            <w:tcW w:w="1101" w:type="dxa"/>
          </w:tcPr>
          <w:p w:rsidR="00F5143A" w:rsidRPr="00E74169" w:rsidRDefault="00F5143A" w:rsidP="00C02A69">
            <w:pPr>
              <w:rPr>
                <w:caps/>
                <w:color w:val="000000"/>
                <w:sz w:val="22"/>
                <w:lang w:val="fi-FI"/>
              </w:rPr>
            </w:pPr>
            <w:r w:rsidRPr="001B6782">
              <w:rPr>
                <w:color w:val="000000"/>
                <w:lang w:val="fi-FI"/>
              </w:rPr>
              <w:t>BAB III</w:t>
            </w:r>
          </w:p>
        </w:tc>
        <w:tc>
          <w:tcPr>
            <w:tcW w:w="7371" w:type="dxa"/>
            <w:gridSpan w:val="2"/>
          </w:tcPr>
          <w:p w:rsidR="00F5143A" w:rsidRPr="008C250C" w:rsidRDefault="008C250C" w:rsidP="00C02A69">
            <w:pPr>
              <w:rPr>
                <w:caps/>
                <w:color w:val="000000"/>
                <w:sz w:val="22"/>
                <w:szCs w:val="22"/>
              </w:rPr>
            </w:pPr>
            <w:r w:rsidRPr="008C250C">
              <w:rPr>
                <w:caps/>
                <w:color w:val="000000"/>
                <w:lang w:val="nl-NL"/>
              </w:rPr>
              <w:t>FOKUS ASESMEN LAPANGAN</w:t>
            </w:r>
            <w:r w:rsidR="00F5143A" w:rsidRPr="001B6782">
              <w:rPr>
                <w:caps/>
                <w:color w:val="000000"/>
                <w:lang w:val="id-ID"/>
              </w:rPr>
              <w:t>.</w:t>
            </w:r>
            <w:r w:rsidR="00F5143A" w:rsidRPr="001B6782">
              <w:rPr>
                <w:caps/>
                <w:color w:val="000000"/>
                <w:lang w:val="nl-NL"/>
              </w:rPr>
              <w:t>.......</w:t>
            </w:r>
            <w:r w:rsidR="00F5143A">
              <w:rPr>
                <w:caps/>
                <w:color w:val="000000"/>
                <w:lang w:val="id-ID"/>
              </w:rPr>
              <w:t>...</w:t>
            </w:r>
            <w:r>
              <w:rPr>
                <w:caps/>
                <w:color w:val="000000"/>
              </w:rPr>
              <w:t>............................................</w:t>
            </w:r>
          </w:p>
        </w:tc>
        <w:tc>
          <w:tcPr>
            <w:tcW w:w="708" w:type="dxa"/>
          </w:tcPr>
          <w:p w:rsidR="00F5143A" w:rsidRPr="00CE1213" w:rsidRDefault="00CE1213" w:rsidP="00C02A69">
            <w:pPr>
              <w:jc w:val="right"/>
              <w:rPr>
                <w:color w:val="000000"/>
                <w:sz w:val="22"/>
                <w:szCs w:val="22"/>
              </w:rPr>
            </w:pPr>
            <w:r>
              <w:rPr>
                <w:color w:val="000000"/>
                <w:sz w:val="22"/>
                <w:szCs w:val="22"/>
              </w:rPr>
              <w:t>5</w:t>
            </w:r>
          </w:p>
        </w:tc>
      </w:tr>
      <w:tr w:rsidR="008C250C" w:rsidRPr="007444D5" w:rsidTr="00857D26">
        <w:tc>
          <w:tcPr>
            <w:tcW w:w="1101" w:type="dxa"/>
          </w:tcPr>
          <w:p w:rsidR="008C250C" w:rsidRPr="00E74169" w:rsidRDefault="008C250C" w:rsidP="00C02A69">
            <w:pPr>
              <w:rPr>
                <w:color w:val="000000"/>
                <w:sz w:val="22"/>
                <w:lang w:val="fi-FI"/>
              </w:rPr>
            </w:pPr>
          </w:p>
        </w:tc>
        <w:tc>
          <w:tcPr>
            <w:tcW w:w="7371" w:type="dxa"/>
            <w:gridSpan w:val="2"/>
          </w:tcPr>
          <w:p w:rsidR="008C250C" w:rsidRPr="00E74169" w:rsidRDefault="005E69AE" w:rsidP="002E179F">
            <w:pPr>
              <w:ind w:left="1149" w:hanging="1149"/>
              <w:jc w:val="left"/>
              <w:rPr>
                <w:color w:val="000000"/>
                <w:sz w:val="22"/>
                <w:lang w:val="id-ID"/>
              </w:rPr>
            </w:pPr>
            <w:r>
              <w:rPr>
                <w:noProof/>
                <w:color w:val="000000"/>
              </w:rPr>
              <w:t xml:space="preserve">Standar </w:t>
            </w:r>
            <w:r w:rsidR="008C250C">
              <w:rPr>
                <w:noProof/>
                <w:color w:val="000000"/>
              </w:rPr>
              <w:t>1</w:t>
            </w:r>
            <w:r w:rsidR="008C250C" w:rsidRPr="00923EA6">
              <w:rPr>
                <w:rStyle w:val="Hyperlink"/>
                <w:color w:val="auto"/>
                <w:u w:val="none"/>
                <w:lang w:val="nb-NO"/>
              </w:rPr>
              <w:t>. Visi, Misi, Tujuan dan S</w:t>
            </w:r>
            <w:r w:rsidR="002E179F">
              <w:rPr>
                <w:rStyle w:val="Hyperlink"/>
                <w:color w:val="auto"/>
                <w:u w:val="none"/>
                <w:lang w:val="nb-NO"/>
              </w:rPr>
              <w:t>asaran serta Strategi Pencapaian .</w:t>
            </w:r>
            <w:r w:rsidR="00460448">
              <w:rPr>
                <w:rStyle w:val="Hyperlink"/>
                <w:color w:val="auto"/>
                <w:u w:val="none"/>
                <w:lang w:val="nb-NO"/>
              </w:rPr>
              <w:t>................................</w:t>
            </w:r>
            <w:r w:rsidR="002E179F">
              <w:rPr>
                <w:rStyle w:val="Hyperlink"/>
                <w:color w:val="auto"/>
                <w:u w:val="none"/>
                <w:lang w:val="nb-NO"/>
              </w:rPr>
              <w:t>......</w:t>
            </w:r>
            <w:r w:rsidR="00460448">
              <w:rPr>
                <w:rStyle w:val="Hyperlink"/>
                <w:color w:val="auto"/>
                <w:u w:val="none"/>
                <w:lang w:val="nb-NO"/>
              </w:rPr>
              <w:t>...............................</w:t>
            </w:r>
          </w:p>
        </w:tc>
        <w:tc>
          <w:tcPr>
            <w:tcW w:w="708" w:type="dxa"/>
          </w:tcPr>
          <w:p w:rsidR="002E179F" w:rsidRDefault="002E179F" w:rsidP="00C02A69">
            <w:pPr>
              <w:jc w:val="right"/>
              <w:rPr>
                <w:color w:val="000000"/>
                <w:sz w:val="22"/>
              </w:rPr>
            </w:pPr>
          </w:p>
          <w:p w:rsidR="008C250C" w:rsidRPr="00460448" w:rsidRDefault="00460448" w:rsidP="00C02A69">
            <w:pPr>
              <w:jc w:val="right"/>
              <w:rPr>
                <w:color w:val="000000"/>
                <w:sz w:val="22"/>
              </w:rPr>
            </w:pPr>
            <w:r>
              <w:rPr>
                <w:color w:val="000000"/>
                <w:sz w:val="22"/>
              </w:rPr>
              <w:t>5</w:t>
            </w:r>
          </w:p>
        </w:tc>
      </w:tr>
      <w:tr w:rsidR="008C250C" w:rsidRPr="007444D5" w:rsidTr="00857D26">
        <w:tc>
          <w:tcPr>
            <w:tcW w:w="1101" w:type="dxa"/>
          </w:tcPr>
          <w:p w:rsidR="008C250C" w:rsidRPr="00E74169" w:rsidRDefault="008C250C" w:rsidP="00C02A69">
            <w:pPr>
              <w:rPr>
                <w:color w:val="000000"/>
                <w:sz w:val="22"/>
                <w:lang w:val="fi-FI"/>
              </w:rPr>
            </w:pPr>
          </w:p>
        </w:tc>
        <w:tc>
          <w:tcPr>
            <w:tcW w:w="7371" w:type="dxa"/>
            <w:gridSpan w:val="2"/>
          </w:tcPr>
          <w:p w:rsidR="008C250C" w:rsidRPr="00E74169" w:rsidRDefault="008C250C" w:rsidP="002E179F">
            <w:pPr>
              <w:ind w:left="1149" w:hanging="1149"/>
              <w:jc w:val="left"/>
              <w:rPr>
                <w:color w:val="000000"/>
                <w:sz w:val="22"/>
                <w:lang w:val="id-ID"/>
              </w:rPr>
            </w:pPr>
            <w:r w:rsidRPr="008C250C">
              <w:rPr>
                <w:noProof/>
                <w:color w:val="000000"/>
              </w:rPr>
              <w:t>Standar 2. Tata Pamong, Kepemimpinan, Sistem Pengelolaan, dan Penjaminan Mutu</w:t>
            </w:r>
            <w:r w:rsidR="002E179F">
              <w:rPr>
                <w:noProof/>
                <w:color w:val="000000"/>
              </w:rPr>
              <w:t xml:space="preserve"> ….</w:t>
            </w:r>
            <w:r w:rsidR="00460448">
              <w:rPr>
                <w:noProof/>
                <w:color w:val="000000"/>
              </w:rPr>
              <w:t>………………………………………..</w:t>
            </w:r>
          </w:p>
        </w:tc>
        <w:tc>
          <w:tcPr>
            <w:tcW w:w="708" w:type="dxa"/>
          </w:tcPr>
          <w:p w:rsidR="002E179F" w:rsidRDefault="002E179F" w:rsidP="00C02A69">
            <w:pPr>
              <w:jc w:val="right"/>
              <w:rPr>
                <w:color w:val="000000"/>
                <w:sz w:val="22"/>
              </w:rPr>
            </w:pPr>
          </w:p>
          <w:p w:rsidR="008C250C" w:rsidRPr="00460448" w:rsidRDefault="00460448" w:rsidP="00C02A69">
            <w:pPr>
              <w:jc w:val="right"/>
              <w:rPr>
                <w:color w:val="000000"/>
                <w:sz w:val="22"/>
              </w:rPr>
            </w:pPr>
            <w:r>
              <w:rPr>
                <w:color w:val="000000"/>
                <w:sz w:val="22"/>
              </w:rPr>
              <w:t>6</w:t>
            </w:r>
          </w:p>
        </w:tc>
      </w:tr>
      <w:tr w:rsidR="008C250C" w:rsidRPr="007444D5" w:rsidTr="00857D26">
        <w:tc>
          <w:tcPr>
            <w:tcW w:w="1101" w:type="dxa"/>
          </w:tcPr>
          <w:p w:rsidR="008C250C" w:rsidRPr="00E74169" w:rsidRDefault="008C250C" w:rsidP="00C02A69">
            <w:pPr>
              <w:rPr>
                <w:color w:val="000000"/>
                <w:sz w:val="22"/>
              </w:rPr>
            </w:pPr>
          </w:p>
        </w:tc>
        <w:tc>
          <w:tcPr>
            <w:tcW w:w="7371" w:type="dxa"/>
            <w:gridSpan w:val="2"/>
          </w:tcPr>
          <w:p w:rsidR="008C250C" w:rsidRPr="00E74169" w:rsidRDefault="008C250C" w:rsidP="00C02A69">
            <w:pPr>
              <w:rPr>
                <w:color w:val="000000"/>
                <w:sz w:val="22"/>
                <w:lang w:val="id-ID"/>
              </w:rPr>
            </w:pPr>
            <w:r w:rsidRPr="008C250C">
              <w:t>Standar</w:t>
            </w:r>
            <w:r w:rsidRPr="00923EA6">
              <w:rPr>
                <w:rStyle w:val="Hyperlink"/>
                <w:u w:val="none"/>
              </w:rPr>
              <w:t xml:space="preserve"> </w:t>
            </w:r>
            <w:r w:rsidRPr="00923EA6">
              <w:rPr>
                <w:rStyle w:val="Hyperlink"/>
                <w:color w:val="auto"/>
                <w:u w:val="none"/>
              </w:rPr>
              <w:t>3. Mahasiswa dan Lulusan</w:t>
            </w:r>
            <w:r w:rsidR="00460448">
              <w:rPr>
                <w:rStyle w:val="Hyperlink"/>
                <w:color w:val="auto"/>
                <w:u w:val="none"/>
              </w:rPr>
              <w:t xml:space="preserve"> …………………………………...</w:t>
            </w:r>
          </w:p>
        </w:tc>
        <w:tc>
          <w:tcPr>
            <w:tcW w:w="708" w:type="dxa"/>
          </w:tcPr>
          <w:p w:rsidR="008C250C" w:rsidRPr="0071675A" w:rsidRDefault="0071675A" w:rsidP="00C02A69">
            <w:pPr>
              <w:jc w:val="right"/>
              <w:rPr>
                <w:color w:val="000000"/>
                <w:sz w:val="22"/>
              </w:rPr>
            </w:pPr>
            <w:r>
              <w:rPr>
                <w:color w:val="000000"/>
                <w:sz w:val="22"/>
              </w:rPr>
              <w:t>8</w:t>
            </w:r>
          </w:p>
        </w:tc>
      </w:tr>
      <w:tr w:rsidR="008C250C" w:rsidRPr="007444D5" w:rsidTr="00857D26">
        <w:tc>
          <w:tcPr>
            <w:tcW w:w="1101" w:type="dxa"/>
          </w:tcPr>
          <w:p w:rsidR="008C250C" w:rsidRPr="00E74169" w:rsidRDefault="008C250C" w:rsidP="00C02A69">
            <w:pPr>
              <w:rPr>
                <w:color w:val="000000"/>
                <w:sz w:val="22"/>
              </w:rPr>
            </w:pPr>
          </w:p>
        </w:tc>
        <w:tc>
          <w:tcPr>
            <w:tcW w:w="7371" w:type="dxa"/>
            <w:gridSpan w:val="2"/>
          </w:tcPr>
          <w:p w:rsidR="008C250C" w:rsidRPr="008C250C" w:rsidRDefault="008C250C" w:rsidP="00C02A69">
            <w:r w:rsidRPr="008C250C">
              <w:rPr>
                <w:lang w:val="nb-NO"/>
              </w:rPr>
              <w:t>Standar</w:t>
            </w:r>
            <w:r w:rsidRPr="00923EA6">
              <w:rPr>
                <w:rStyle w:val="Hyperlink"/>
                <w:color w:val="auto"/>
                <w:u w:val="none"/>
                <w:lang w:val="nb-NO"/>
              </w:rPr>
              <w:t xml:space="preserve"> 4. Sumber Daya Manusia</w:t>
            </w:r>
            <w:r w:rsidR="0071675A">
              <w:rPr>
                <w:rStyle w:val="Hyperlink"/>
                <w:color w:val="auto"/>
                <w:u w:val="none"/>
                <w:lang w:val="nb-NO"/>
              </w:rPr>
              <w:t xml:space="preserve"> ....................................................</w:t>
            </w:r>
          </w:p>
        </w:tc>
        <w:tc>
          <w:tcPr>
            <w:tcW w:w="708" w:type="dxa"/>
          </w:tcPr>
          <w:p w:rsidR="008C250C" w:rsidRPr="0071675A" w:rsidRDefault="0071675A" w:rsidP="00C02A69">
            <w:pPr>
              <w:jc w:val="right"/>
              <w:rPr>
                <w:color w:val="000000"/>
                <w:sz w:val="22"/>
              </w:rPr>
            </w:pPr>
            <w:r>
              <w:rPr>
                <w:color w:val="000000"/>
                <w:sz w:val="22"/>
              </w:rPr>
              <w:t>10</w:t>
            </w:r>
          </w:p>
        </w:tc>
      </w:tr>
      <w:tr w:rsidR="00C02A69" w:rsidRPr="007444D5" w:rsidTr="00857D26">
        <w:tc>
          <w:tcPr>
            <w:tcW w:w="1101" w:type="dxa"/>
          </w:tcPr>
          <w:p w:rsidR="00C02A69" w:rsidRPr="00E74169" w:rsidRDefault="00C02A69" w:rsidP="00C02A69">
            <w:pPr>
              <w:rPr>
                <w:color w:val="000000"/>
                <w:sz w:val="22"/>
              </w:rPr>
            </w:pPr>
          </w:p>
        </w:tc>
        <w:tc>
          <w:tcPr>
            <w:tcW w:w="7371" w:type="dxa"/>
            <w:gridSpan w:val="2"/>
          </w:tcPr>
          <w:p w:rsidR="00C02A69" w:rsidRPr="008C250C" w:rsidRDefault="00C02A69" w:rsidP="00C02A69">
            <w:pPr>
              <w:rPr>
                <w:lang w:val="nb-NO"/>
              </w:rPr>
            </w:pPr>
            <w:r w:rsidRPr="00C02A69">
              <w:rPr>
                <w:lang w:val="nb-NO"/>
              </w:rPr>
              <w:t>Standar</w:t>
            </w:r>
            <w:r w:rsidRPr="00923EA6">
              <w:rPr>
                <w:rStyle w:val="Hyperlink"/>
                <w:color w:val="auto"/>
                <w:u w:val="none"/>
                <w:lang w:val="nb-NO"/>
              </w:rPr>
              <w:t xml:space="preserve"> 5. Kurikulum, Pembelajaran, dan Suasana Akademik</w:t>
            </w:r>
            <w:r w:rsidR="0071675A">
              <w:rPr>
                <w:rStyle w:val="Hyperlink"/>
                <w:color w:val="auto"/>
                <w:u w:val="none"/>
                <w:lang w:val="nb-NO"/>
              </w:rPr>
              <w:t xml:space="preserve"> ........</w:t>
            </w:r>
          </w:p>
        </w:tc>
        <w:tc>
          <w:tcPr>
            <w:tcW w:w="708" w:type="dxa"/>
          </w:tcPr>
          <w:p w:rsidR="00C02A69" w:rsidRPr="0071675A" w:rsidRDefault="0071675A" w:rsidP="00C02A69">
            <w:pPr>
              <w:jc w:val="right"/>
              <w:rPr>
                <w:color w:val="000000"/>
                <w:sz w:val="22"/>
              </w:rPr>
            </w:pPr>
            <w:r>
              <w:rPr>
                <w:color w:val="000000"/>
                <w:sz w:val="22"/>
              </w:rPr>
              <w:t>11</w:t>
            </w:r>
          </w:p>
        </w:tc>
      </w:tr>
      <w:tr w:rsidR="009543A9" w:rsidRPr="007444D5" w:rsidTr="00857D26">
        <w:tc>
          <w:tcPr>
            <w:tcW w:w="1101" w:type="dxa"/>
          </w:tcPr>
          <w:p w:rsidR="009543A9" w:rsidRPr="00E74169" w:rsidRDefault="009543A9" w:rsidP="00C02A69">
            <w:pPr>
              <w:rPr>
                <w:color w:val="000000"/>
                <w:sz w:val="22"/>
              </w:rPr>
            </w:pPr>
          </w:p>
        </w:tc>
        <w:tc>
          <w:tcPr>
            <w:tcW w:w="7371" w:type="dxa"/>
            <w:gridSpan w:val="2"/>
          </w:tcPr>
          <w:p w:rsidR="009543A9" w:rsidRPr="00C02A69" w:rsidRDefault="009543A9" w:rsidP="002E179F">
            <w:pPr>
              <w:ind w:left="1149" w:hanging="1149"/>
              <w:jc w:val="left"/>
              <w:rPr>
                <w:lang w:val="nb-NO"/>
              </w:rPr>
            </w:pPr>
            <w:r>
              <w:rPr>
                <w:lang w:val="nb-NO"/>
              </w:rPr>
              <w:t>Standar 6. Pembiayaan, Sarana dan Prasarana, serta Sistem Informasi ..........................................................................</w:t>
            </w:r>
          </w:p>
        </w:tc>
        <w:tc>
          <w:tcPr>
            <w:tcW w:w="708" w:type="dxa"/>
          </w:tcPr>
          <w:p w:rsidR="002E179F" w:rsidRDefault="002E179F" w:rsidP="00C02A69">
            <w:pPr>
              <w:jc w:val="right"/>
              <w:rPr>
                <w:color w:val="000000"/>
                <w:sz w:val="22"/>
              </w:rPr>
            </w:pPr>
          </w:p>
          <w:p w:rsidR="009543A9" w:rsidRDefault="009543A9" w:rsidP="00C02A69">
            <w:pPr>
              <w:jc w:val="right"/>
              <w:rPr>
                <w:color w:val="000000"/>
                <w:sz w:val="22"/>
              </w:rPr>
            </w:pPr>
            <w:r>
              <w:rPr>
                <w:color w:val="000000"/>
                <w:sz w:val="22"/>
              </w:rPr>
              <w:t>14</w:t>
            </w:r>
          </w:p>
        </w:tc>
      </w:tr>
      <w:tr w:rsidR="009543A9" w:rsidRPr="007444D5" w:rsidTr="00857D26">
        <w:tc>
          <w:tcPr>
            <w:tcW w:w="1101" w:type="dxa"/>
          </w:tcPr>
          <w:p w:rsidR="009543A9" w:rsidRPr="00E74169" w:rsidRDefault="009543A9" w:rsidP="00C02A69">
            <w:pPr>
              <w:rPr>
                <w:color w:val="000000"/>
                <w:sz w:val="22"/>
              </w:rPr>
            </w:pPr>
          </w:p>
        </w:tc>
        <w:tc>
          <w:tcPr>
            <w:tcW w:w="7371" w:type="dxa"/>
            <w:gridSpan w:val="2"/>
          </w:tcPr>
          <w:p w:rsidR="009543A9" w:rsidRPr="00C02A69" w:rsidRDefault="009543A9" w:rsidP="002E179F">
            <w:pPr>
              <w:ind w:left="1149" w:hanging="1149"/>
              <w:jc w:val="left"/>
              <w:rPr>
                <w:lang w:val="nb-NO"/>
              </w:rPr>
            </w:pPr>
            <w:r>
              <w:rPr>
                <w:lang w:val="nb-NO"/>
              </w:rPr>
              <w:t xml:space="preserve">Standar 7. Penelitian, Pelayanan/Pengabdian kepada Masyarakat, dan Kerjasama </w:t>
            </w:r>
            <w:r w:rsidR="002E179F">
              <w:rPr>
                <w:lang w:val="nb-NO"/>
              </w:rPr>
              <w:t>.</w:t>
            </w:r>
            <w:r>
              <w:rPr>
                <w:lang w:val="nb-NO"/>
              </w:rPr>
              <w:t>...............................................................</w:t>
            </w:r>
          </w:p>
        </w:tc>
        <w:tc>
          <w:tcPr>
            <w:tcW w:w="708" w:type="dxa"/>
          </w:tcPr>
          <w:p w:rsidR="009543A9" w:rsidRDefault="009543A9" w:rsidP="00C02A69">
            <w:pPr>
              <w:jc w:val="right"/>
              <w:rPr>
                <w:color w:val="000000"/>
                <w:sz w:val="22"/>
              </w:rPr>
            </w:pPr>
            <w:r>
              <w:rPr>
                <w:color w:val="000000"/>
                <w:sz w:val="22"/>
              </w:rPr>
              <w:t>16</w:t>
            </w:r>
          </w:p>
        </w:tc>
      </w:tr>
      <w:tr w:rsidR="00F5143A" w:rsidRPr="007444D5" w:rsidTr="00857D26">
        <w:tc>
          <w:tcPr>
            <w:tcW w:w="1101" w:type="dxa"/>
          </w:tcPr>
          <w:p w:rsidR="00F5143A" w:rsidRPr="00E74169" w:rsidRDefault="00F5143A" w:rsidP="00C02A69">
            <w:pPr>
              <w:rPr>
                <w:color w:val="000000"/>
                <w:sz w:val="22"/>
                <w:szCs w:val="22"/>
                <w:lang w:val="fi-FI"/>
              </w:rPr>
            </w:pPr>
            <w:r w:rsidRPr="001B6782">
              <w:rPr>
                <w:color w:val="000000"/>
                <w:lang w:val="fi-FI"/>
              </w:rPr>
              <w:t xml:space="preserve">BAB IV </w:t>
            </w:r>
          </w:p>
        </w:tc>
        <w:tc>
          <w:tcPr>
            <w:tcW w:w="7371" w:type="dxa"/>
            <w:gridSpan w:val="2"/>
          </w:tcPr>
          <w:p w:rsidR="00F5143A" w:rsidRPr="00E74169" w:rsidRDefault="002B1963" w:rsidP="00C02A69">
            <w:pPr>
              <w:rPr>
                <w:color w:val="000000"/>
                <w:sz w:val="22"/>
                <w:szCs w:val="22"/>
                <w:lang w:val="id-ID"/>
              </w:rPr>
            </w:pPr>
            <w:r w:rsidRPr="002B1963">
              <w:rPr>
                <w:color w:val="000000"/>
                <w:lang w:val="fi-FI"/>
              </w:rPr>
              <w:t>PERTIMBANGAN PAKAR (</w:t>
            </w:r>
            <w:r w:rsidRPr="002E179F">
              <w:rPr>
                <w:i/>
                <w:color w:val="000000"/>
                <w:lang w:val="fi-FI"/>
              </w:rPr>
              <w:t>EXPERT JUDGMENT</w:t>
            </w:r>
            <w:r w:rsidRPr="002B1963">
              <w:rPr>
                <w:color w:val="000000"/>
                <w:lang w:val="fi-FI"/>
              </w:rPr>
              <w:t>)</w:t>
            </w:r>
            <w:r w:rsidR="00B04DC1">
              <w:rPr>
                <w:color w:val="000000"/>
                <w:lang w:val="fi-FI"/>
              </w:rPr>
              <w:t xml:space="preserve"> .........................</w:t>
            </w:r>
          </w:p>
        </w:tc>
        <w:tc>
          <w:tcPr>
            <w:tcW w:w="708" w:type="dxa"/>
          </w:tcPr>
          <w:p w:rsidR="00F5143A" w:rsidRPr="00B04DC1" w:rsidRDefault="00B04DC1" w:rsidP="00C02A69">
            <w:pPr>
              <w:jc w:val="right"/>
              <w:rPr>
                <w:color w:val="000000"/>
                <w:sz w:val="22"/>
                <w:szCs w:val="22"/>
              </w:rPr>
            </w:pPr>
            <w:r>
              <w:rPr>
                <w:color w:val="000000"/>
                <w:sz w:val="22"/>
                <w:szCs w:val="22"/>
              </w:rPr>
              <w:t>18</w:t>
            </w:r>
          </w:p>
        </w:tc>
      </w:tr>
      <w:tr w:rsidR="002B1963" w:rsidRPr="007444D5" w:rsidTr="00857D26">
        <w:tc>
          <w:tcPr>
            <w:tcW w:w="1101" w:type="dxa"/>
          </w:tcPr>
          <w:p w:rsidR="002B1963" w:rsidRPr="00E74169" w:rsidRDefault="002B1963" w:rsidP="00C02A69">
            <w:pPr>
              <w:rPr>
                <w:color w:val="000000"/>
                <w:sz w:val="22"/>
                <w:lang w:val="fi-FI"/>
              </w:rPr>
            </w:pPr>
          </w:p>
        </w:tc>
        <w:tc>
          <w:tcPr>
            <w:tcW w:w="7371" w:type="dxa"/>
            <w:gridSpan w:val="2"/>
          </w:tcPr>
          <w:p w:rsidR="002B1963" w:rsidRPr="00E74169" w:rsidRDefault="002B1963" w:rsidP="00C02A69">
            <w:pPr>
              <w:rPr>
                <w:color w:val="000000"/>
                <w:sz w:val="22"/>
                <w:lang w:val="id-ID"/>
              </w:rPr>
            </w:pPr>
            <w:r w:rsidRPr="002B1963">
              <w:rPr>
                <w:noProof/>
                <w:color w:val="000000"/>
              </w:rPr>
              <w:t>Relevansi</w:t>
            </w:r>
            <w:r w:rsidR="00B04DC1">
              <w:rPr>
                <w:noProof/>
                <w:color w:val="000000"/>
              </w:rPr>
              <w:t xml:space="preserve"> …………………………………………………………………</w:t>
            </w:r>
          </w:p>
        </w:tc>
        <w:tc>
          <w:tcPr>
            <w:tcW w:w="708" w:type="dxa"/>
          </w:tcPr>
          <w:p w:rsidR="002B1963" w:rsidRPr="00B04DC1" w:rsidRDefault="00B04DC1" w:rsidP="00C02A69">
            <w:pPr>
              <w:jc w:val="right"/>
              <w:rPr>
                <w:color w:val="000000"/>
                <w:sz w:val="22"/>
              </w:rPr>
            </w:pPr>
            <w:r>
              <w:rPr>
                <w:color w:val="000000"/>
                <w:sz w:val="22"/>
              </w:rPr>
              <w:t>18</w:t>
            </w:r>
          </w:p>
        </w:tc>
      </w:tr>
      <w:tr w:rsidR="002B1963" w:rsidRPr="007444D5" w:rsidTr="00857D26">
        <w:tc>
          <w:tcPr>
            <w:tcW w:w="1101" w:type="dxa"/>
          </w:tcPr>
          <w:p w:rsidR="002B1963" w:rsidRPr="00E74169" w:rsidRDefault="002B1963" w:rsidP="00C02A69">
            <w:pPr>
              <w:rPr>
                <w:color w:val="000000"/>
                <w:sz w:val="22"/>
                <w:lang w:val="fi-FI"/>
              </w:rPr>
            </w:pPr>
          </w:p>
        </w:tc>
        <w:tc>
          <w:tcPr>
            <w:tcW w:w="7371" w:type="dxa"/>
            <w:gridSpan w:val="2"/>
          </w:tcPr>
          <w:p w:rsidR="002B1963" w:rsidRPr="00E74169" w:rsidRDefault="002B1963" w:rsidP="00C02A69">
            <w:pPr>
              <w:rPr>
                <w:color w:val="000000"/>
                <w:sz w:val="22"/>
                <w:lang w:val="id-ID"/>
              </w:rPr>
            </w:pPr>
            <w:r w:rsidRPr="002B1963">
              <w:rPr>
                <w:noProof/>
                <w:color w:val="000000"/>
              </w:rPr>
              <w:t>Suasana Akademik</w:t>
            </w:r>
            <w:r w:rsidR="00B04DC1">
              <w:rPr>
                <w:noProof/>
                <w:color w:val="000000"/>
              </w:rPr>
              <w:t xml:space="preserve"> ……………………………………………………...</w:t>
            </w:r>
          </w:p>
        </w:tc>
        <w:tc>
          <w:tcPr>
            <w:tcW w:w="708" w:type="dxa"/>
          </w:tcPr>
          <w:p w:rsidR="002B1963" w:rsidRPr="00B04DC1" w:rsidRDefault="00B04DC1" w:rsidP="00C02A69">
            <w:pPr>
              <w:jc w:val="right"/>
              <w:rPr>
                <w:color w:val="000000"/>
                <w:sz w:val="22"/>
              </w:rPr>
            </w:pPr>
            <w:r>
              <w:rPr>
                <w:color w:val="000000"/>
                <w:sz w:val="22"/>
              </w:rPr>
              <w:t>18</w:t>
            </w:r>
          </w:p>
        </w:tc>
      </w:tr>
      <w:tr w:rsidR="002B1963" w:rsidRPr="007444D5" w:rsidTr="00857D26">
        <w:tc>
          <w:tcPr>
            <w:tcW w:w="1101" w:type="dxa"/>
          </w:tcPr>
          <w:p w:rsidR="002B1963" w:rsidRPr="00E74169" w:rsidRDefault="002B1963" w:rsidP="00C02A69">
            <w:pPr>
              <w:rPr>
                <w:color w:val="000000"/>
                <w:sz w:val="22"/>
              </w:rPr>
            </w:pPr>
          </w:p>
        </w:tc>
        <w:tc>
          <w:tcPr>
            <w:tcW w:w="7371" w:type="dxa"/>
            <w:gridSpan w:val="2"/>
          </w:tcPr>
          <w:p w:rsidR="002B1963" w:rsidRPr="00E74169" w:rsidRDefault="002B1963" w:rsidP="00C02A69">
            <w:pPr>
              <w:rPr>
                <w:color w:val="000000"/>
                <w:sz w:val="22"/>
                <w:lang w:val="id-ID"/>
              </w:rPr>
            </w:pPr>
            <w:r w:rsidRPr="002B1963">
              <w:rPr>
                <w:noProof/>
                <w:color w:val="000000"/>
              </w:rPr>
              <w:t>Manajemen Internal</w:t>
            </w:r>
            <w:r w:rsidR="00B04DC1">
              <w:rPr>
                <w:noProof/>
                <w:color w:val="000000"/>
              </w:rPr>
              <w:t xml:space="preserve"> ……………………………………………………..</w:t>
            </w:r>
          </w:p>
        </w:tc>
        <w:tc>
          <w:tcPr>
            <w:tcW w:w="708" w:type="dxa"/>
          </w:tcPr>
          <w:p w:rsidR="002B1963" w:rsidRPr="00B04DC1" w:rsidRDefault="00B04DC1" w:rsidP="00C02A69">
            <w:pPr>
              <w:jc w:val="right"/>
              <w:rPr>
                <w:color w:val="000000"/>
                <w:sz w:val="22"/>
              </w:rPr>
            </w:pPr>
            <w:r>
              <w:rPr>
                <w:color w:val="000000"/>
                <w:sz w:val="22"/>
              </w:rPr>
              <w:t>18</w:t>
            </w:r>
          </w:p>
        </w:tc>
      </w:tr>
      <w:tr w:rsidR="002B1963" w:rsidRPr="007444D5" w:rsidTr="00857D26">
        <w:tc>
          <w:tcPr>
            <w:tcW w:w="1101" w:type="dxa"/>
          </w:tcPr>
          <w:p w:rsidR="002B1963" w:rsidRPr="00E74169" w:rsidRDefault="002B1963" w:rsidP="00C02A69">
            <w:pPr>
              <w:rPr>
                <w:color w:val="000000"/>
                <w:sz w:val="22"/>
                <w:lang w:val="fi-FI"/>
              </w:rPr>
            </w:pPr>
          </w:p>
        </w:tc>
        <w:tc>
          <w:tcPr>
            <w:tcW w:w="7371" w:type="dxa"/>
            <w:gridSpan w:val="2"/>
          </w:tcPr>
          <w:p w:rsidR="002B1963" w:rsidRPr="00FD2B95" w:rsidRDefault="002B1963" w:rsidP="00C02A69">
            <w:pPr>
              <w:rPr>
                <w:color w:val="000000"/>
                <w:sz w:val="22"/>
                <w:lang w:val="id-ID"/>
              </w:rPr>
            </w:pPr>
            <w:r w:rsidRPr="002B1963">
              <w:rPr>
                <w:noProof/>
                <w:color w:val="000000"/>
              </w:rPr>
              <w:t>Keberlanjutan</w:t>
            </w:r>
            <w:r w:rsidR="00B04DC1">
              <w:rPr>
                <w:noProof/>
                <w:color w:val="000000"/>
              </w:rPr>
              <w:t xml:space="preserve"> …………………………………………………………….</w:t>
            </w:r>
          </w:p>
        </w:tc>
        <w:tc>
          <w:tcPr>
            <w:tcW w:w="708" w:type="dxa"/>
          </w:tcPr>
          <w:p w:rsidR="002B1963" w:rsidRPr="00B04DC1" w:rsidRDefault="00B04DC1" w:rsidP="00C02A69">
            <w:pPr>
              <w:jc w:val="right"/>
              <w:rPr>
                <w:color w:val="000000"/>
                <w:sz w:val="22"/>
              </w:rPr>
            </w:pPr>
            <w:r>
              <w:rPr>
                <w:color w:val="000000"/>
                <w:sz w:val="22"/>
              </w:rPr>
              <w:t>18</w:t>
            </w:r>
          </w:p>
        </w:tc>
      </w:tr>
      <w:tr w:rsidR="002B1963" w:rsidRPr="007444D5" w:rsidTr="00857D26">
        <w:tc>
          <w:tcPr>
            <w:tcW w:w="1101" w:type="dxa"/>
          </w:tcPr>
          <w:p w:rsidR="002B1963" w:rsidRPr="00E74169" w:rsidRDefault="002B1963" w:rsidP="00C02A69">
            <w:pPr>
              <w:rPr>
                <w:color w:val="000000"/>
                <w:sz w:val="22"/>
                <w:lang w:val="fi-FI"/>
              </w:rPr>
            </w:pPr>
          </w:p>
        </w:tc>
        <w:tc>
          <w:tcPr>
            <w:tcW w:w="7371" w:type="dxa"/>
            <w:gridSpan w:val="2"/>
          </w:tcPr>
          <w:p w:rsidR="002B1963" w:rsidRPr="002B1963" w:rsidRDefault="002B1963" w:rsidP="00C02A69">
            <w:pPr>
              <w:rPr>
                <w:noProof/>
                <w:color w:val="000000"/>
              </w:rPr>
            </w:pPr>
            <w:r w:rsidRPr="002B1963">
              <w:rPr>
                <w:noProof/>
                <w:color w:val="000000"/>
              </w:rPr>
              <w:t>Efisiensi dan Efektivitas</w:t>
            </w:r>
            <w:r w:rsidR="0008112A">
              <w:rPr>
                <w:noProof/>
                <w:color w:val="000000"/>
              </w:rPr>
              <w:t xml:space="preserve"> …………………………………………………</w:t>
            </w:r>
          </w:p>
        </w:tc>
        <w:tc>
          <w:tcPr>
            <w:tcW w:w="708" w:type="dxa"/>
          </w:tcPr>
          <w:p w:rsidR="002B1963" w:rsidRPr="0008112A" w:rsidRDefault="0008112A" w:rsidP="00C02A69">
            <w:pPr>
              <w:jc w:val="right"/>
              <w:rPr>
                <w:color w:val="000000"/>
                <w:sz w:val="22"/>
              </w:rPr>
            </w:pPr>
            <w:r>
              <w:rPr>
                <w:color w:val="000000"/>
                <w:sz w:val="22"/>
              </w:rPr>
              <w:t>19</w:t>
            </w:r>
          </w:p>
        </w:tc>
      </w:tr>
      <w:tr w:rsidR="002B1963" w:rsidRPr="007444D5" w:rsidTr="00857D26">
        <w:tc>
          <w:tcPr>
            <w:tcW w:w="1101" w:type="dxa"/>
          </w:tcPr>
          <w:p w:rsidR="002B1963" w:rsidRPr="00E74169" w:rsidRDefault="002B1963" w:rsidP="00C02A69">
            <w:pPr>
              <w:rPr>
                <w:color w:val="000000"/>
                <w:sz w:val="22"/>
                <w:lang w:val="fi-FI"/>
              </w:rPr>
            </w:pPr>
          </w:p>
        </w:tc>
        <w:tc>
          <w:tcPr>
            <w:tcW w:w="7371" w:type="dxa"/>
            <w:gridSpan w:val="2"/>
          </w:tcPr>
          <w:p w:rsidR="002B1963" w:rsidRPr="002B1963" w:rsidRDefault="002B1963" w:rsidP="00C02A69">
            <w:pPr>
              <w:rPr>
                <w:noProof/>
                <w:color w:val="000000"/>
              </w:rPr>
            </w:pPr>
            <w:r w:rsidRPr="002B1963">
              <w:rPr>
                <w:noProof/>
                <w:color w:val="000000"/>
              </w:rPr>
              <w:t>Kepemimpinan</w:t>
            </w:r>
            <w:r w:rsidR="0008112A">
              <w:rPr>
                <w:noProof/>
                <w:color w:val="000000"/>
              </w:rPr>
              <w:t xml:space="preserve"> …………………………………………………………...</w:t>
            </w:r>
          </w:p>
        </w:tc>
        <w:tc>
          <w:tcPr>
            <w:tcW w:w="708" w:type="dxa"/>
          </w:tcPr>
          <w:p w:rsidR="002B1963" w:rsidRPr="0008112A" w:rsidRDefault="0008112A" w:rsidP="00C02A69">
            <w:pPr>
              <w:jc w:val="right"/>
              <w:rPr>
                <w:color w:val="000000"/>
                <w:sz w:val="22"/>
              </w:rPr>
            </w:pPr>
            <w:r>
              <w:rPr>
                <w:color w:val="000000"/>
                <w:sz w:val="22"/>
              </w:rPr>
              <w:t>19</w:t>
            </w:r>
          </w:p>
        </w:tc>
      </w:tr>
      <w:tr w:rsidR="002B1963" w:rsidRPr="007444D5" w:rsidTr="00857D26">
        <w:tc>
          <w:tcPr>
            <w:tcW w:w="1101" w:type="dxa"/>
          </w:tcPr>
          <w:p w:rsidR="002B1963" w:rsidRPr="00E74169" w:rsidRDefault="002B1963" w:rsidP="00C02A69">
            <w:pPr>
              <w:rPr>
                <w:color w:val="000000"/>
                <w:sz w:val="22"/>
                <w:lang w:val="fi-FI"/>
              </w:rPr>
            </w:pPr>
          </w:p>
        </w:tc>
        <w:tc>
          <w:tcPr>
            <w:tcW w:w="7371" w:type="dxa"/>
            <w:gridSpan w:val="2"/>
          </w:tcPr>
          <w:p w:rsidR="002B1963" w:rsidRPr="002B1963" w:rsidRDefault="002B1963" w:rsidP="00C02A69">
            <w:pPr>
              <w:rPr>
                <w:noProof/>
                <w:color w:val="000000"/>
              </w:rPr>
            </w:pPr>
            <w:r w:rsidRPr="002B1963">
              <w:rPr>
                <w:noProof/>
                <w:color w:val="000000"/>
              </w:rPr>
              <w:t>Aksesibilitas dan Pemerataan (terutama bagi mahasiswa baru)</w:t>
            </w:r>
            <w:r w:rsidR="0008112A">
              <w:rPr>
                <w:noProof/>
                <w:color w:val="000000"/>
              </w:rPr>
              <w:t xml:space="preserve"> …..</w:t>
            </w:r>
          </w:p>
        </w:tc>
        <w:tc>
          <w:tcPr>
            <w:tcW w:w="708" w:type="dxa"/>
          </w:tcPr>
          <w:p w:rsidR="002B1963" w:rsidRPr="0008112A" w:rsidRDefault="0008112A" w:rsidP="00C02A69">
            <w:pPr>
              <w:jc w:val="right"/>
              <w:rPr>
                <w:color w:val="000000"/>
                <w:sz w:val="22"/>
              </w:rPr>
            </w:pPr>
            <w:r>
              <w:rPr>
                <w:color w:val="000000"/>
                <w:sz w:val="22"/>
              </w:rPr>
              <w:t>19</w:t>
            </w:r>
          </w:p>
        </w:tc>
      </w:tr>
      <w:tr w:rsidR="002B1963" w:rsidRPr="007444D5" w:rsidTr="00857D26">
        <w:tc>
          <w:tcPr>
            <w:tcW w:w="1101" w:type="dxa"/>
          </w:tcPr>
          <w:p w:rsidR="002B1963" w:rsidRPr="00E74169" w:rsidRDefault="002B1963" w:rsidP="00C02A69">
            <w:pPr>
              <w:rPr>
                <w:color w:val="000000"/>
                <w:sz w:val="22"/>
                <w:lang w:val="fi-FI"/>
              </w:rPr>
            </w:pPr>
            <w:r w:rsidRPr="002B1963">
              <w:rPr>
                <w:noProof/>
                <w:color w:val="000000"/>
              </w:rPr>
              <w:t>BAB V</w:t>
            </w:r>
          </w:p>
        </w:tc>
        <w:tc>
          <w:tcPr>
            <w:tcW w:w="7371" w:type="dxa"/>
            <w:gridSpan w:val="2"/>
          </w:tcPr>
          <w:p w:rsidR="002B1963" w:rsidRPr="002B1963" w:rsidRDefault="002B1963" w:rsidP="00C02A69">
            <w:pPr>
              <w:rPr>
                <w:noProof/>
                <w:color w:val="000000"/>
              </w:rPr>
            </w:pPr>
            <w:r w:rsidRPr="002B1963">
              <w:rPr>
                <w:noProof/>
                <w:color w:val="000000"/>
              </w:rPr>
              <w:t>PELAPORAN ASESMEN LAPANGAN</w:t>
            </w:r>
            <w:r w:rsidR="0008112A">
              <w:rPr>
                <w:noProof/>
                <w:color w:val="000000"/>
              </w:rPr>
              <w:t xml:space="preserve"> ……………………………….</w:t>
            </w:r>
          </w:p>
        </w:tc>
        <w:tc>
          <w:tcPr>
            <w:tcW w:w="708" w:type="dxa"/>
          </w:tcPr>
          <w:p w:rsidR="002B1963" w:rsidRPr="0008112A" w:rsidRDefault="0008112A" w:rsidP="00C02A69">
            <w:pPr>
              <w:jc w:val="right"/>
              <w:rPr>
                <w:color w:val="000000"/>
                <w:sz w:val="22"/>
              </w:rPr>
            </w:pPr>
            <w:r>
              <w:rPr>
                <w:color w:val="000000"/>
                <w:sz w:val="22"/>
              </w:rPr>
              <w:t>20</w:t>
            </w:r>
          </w:p>
        </w:tc>
      </w:tr>
      <w:tr w:rsidR="00F5143A" w:rsidRPr="007444D5" w:rsidTr="00857D26">
        <w:tc>
          <w:tcPr>
            <w:tcW w:w="8472" w:type="dxa"/>
            <w:gridSpan w:val="3"/>
          </w:tcPr>
          <w:p w:rsidR="00F5143A" w:rsidRPr="00FD2B95" w:rsidRDefault="002B1963" w:rsidP="00C02A69">
            <w:pPr>
              <w:rPr>
                <w:color w:val="000000"/>
                <w:sz w:val="22"/>
                <w:lang w:val="id-ID"/>
              </w:rPr>
            </w:pPr>
            <w:r w:rsidRPr="002B1963">
              <w:rPr>
                <w:color w:val="000000"/>
                <w:lang w:val="fi-FI"/>
              </w:rPr>
              <w:t>Lampiran 1. RAMBU-RAMBU WAWANCARA</w:t>
            </w:r>
            <w:r w:rsidR="0008112A">
              <w:rPr>
                <w:color w:val="000000"/>
                <w:lang w:val="fi-FI"/>
              </w:rPr>
              <w:t xml:space="preserve"> ..................................................</w:t>
            </w:r>
          </w:p>
        </w:tc>
        <w:tc>
          <w:tcPr>
            <w:tcW w:w="708" w:type="dxa"/>
          </w:tcPr>
          <w:p w:rsidR="00F5143A" w:rsidRPr="0008112A" w:rsidRDefault="0008112A" w:rsidP="00C02A69">
            <w:pPr>
              <w:jc w:val="right"/>
              <w:rPr>
                <w:color w:val="000000"/>
                <w:sz w:val="22"/>
              </w:rPr>
            </w:pPr>
            <w:r>
              <w:rPr>
                <w:color w:val="000000"/>
                <w:sz w:val="22"/>
              </w:rPr>
              <w:t>21</w:t>
            </w:r>
          </w:p>
        </w:tc>
      </w:tr>
      <w:tr w:rsidR="00F5143A" w:rsidRPr="007444D5" w:rsidTr="00857D26">
        <w:tc>
          <w:tcPr>
            <w:tcW w:w="8472" w:type="dxa"/>
            <w:gridSpan w:val="3"/>
          </w:tcPr>
          <w:p w:rsidR="00F5143A" w:rsidRPr="00FD2B95" w:rsidRDefault="002E179F" w:rsidP="002E179F">
            <w:pPr>
              <w:jc w:val="left"/>
              <w:rPr>
                <w:color w:val="000000"/>
                <w:sz w:val="22"/>
                <w:lang w:val="id-ID"/>
              </w:rPr>
            </w:pPr>
            <w:r>
              <w:rPr>
                <w:color w:val="000000"/>
                <w:lang w:val="fi-FI"/>
              </w:rPr>
              <w:t xml:space="preserve">Lampiran 2. </w:t>
            </w:r>
            <w:r w:rsidR="002B1963" w:rsidRPr="002B1963">
              <w:rPr>
                <w:color w:val="000000"/>
                <w:lang w:val="fi-FI"/>
              </w:rPr>
              <w:t>JADWAL KEGIATAN ASESMEN LAPANGAN</w:t>
            </w:r>
            <w:r w:rsidR="0008112A">
              <w:rPr>
                <w:color w:val="000000"/>
                <w:lang w:val="fi-FI"/>
              </w:rPr>
              <w:t xml:space="preserve"> ............................</w:t>
            </w:r>
          </w:p>
        </w:tc>
        <w:tc>
          <w:tcPr>
            <w:tcW w:w="708" w:type="dxa"/>
          </w:tcPr>
          <w:p w:rsidR="00F5143A" w:rsidRPr="0008112A" w:rsidRDefault="0008112A" w:rsidP="00C02A69">
            <w:pPr>
              <w:jc w:val="right"/>
              <w:rPr>
                <w:color w:val="000000"/>
                <w:sz w:val="22"/>
              </w:rPr>
            </w:pPr>
            <w:r>
              <w:rPr>
                <w:color w:val="000000"/>
                <w:sz w:val="22"/>
              </w:rPr>
              <w:t>22</w:t>
            </w:r>
          </w:p>
        </w:tc>
      </w:tr>
    </w:tbl>
    <w:p w:rsidR="00667935" w:rsidRPr="00FF52A9" w:rsidRDefault="00667935">
      <w:pPr>
        <w:rPr>
          <w:lang w:val="fi-FI"/>
        </w:rPr>
      </w:pPr>
    </w:p>
    <w:p w:rsidR="007C4F34" w:rsidRPr="000F18C3" w:rsidRDefault="007C4F34" w:rsidP="007C4F34">
      <w:bookmarkStart w:id="2" w:name="_Toc222727308"/>
    </w:p>
    <w:bookmarkEnd w:id="2"/>
    <w:p w:rsidR="004F5C94" w:rsidRPr="00923EA6" w:rsidRDefault="004F5C94" w:rsidP="004F5C94">
      <w:pPr>
        <w:pStyle w:val="Heading1"/>
        <w:spacing w:line="240" w:lineRule="auto"/>
        <w:rPr>
          <w:sz w:val="24"/>
          <w:szCs w:val="24"/>
          <w:lang w:val="id-ID"/>
        </w:rPr>
      </w:pPr>
      <w:r w:rsidRPr="00923EA6">
        <w:rPr>
          <w:sz w:val="24"/>
          <w:szCs w:val="24"/>
          <w:lang w:val="id-ID"/>
        </w:rPr>
        <w:lastRenderedPageBreak/>
        <w:t>BAB I</w:t>
      </w:r>
    </w:p>
    <w:p w:rsidR="004F5C94" w:rsidRPr="00923EA6" w:rsidRDefault="004F5C94" w:rsidP="004F5C94">
      <w:pPr>
        <w:pStyle w:val="Heading1"/>
        <w:spacing w:line="240" w:lineRule="auto"/>
        <w:rPr>
          <w:sz w:val="24"/>
          <w:szCs w:val="24"/>
          <w:lang w:val="id-ID"/>
        </w:rPr>
      </w:pPr>
      <w:r w:rsidRPr="00923EA6">
        <w:rPr>
          <w:sz w:val="24"/>
          <w:szCs w:val="24"/>
          <w:lang w:val="id-ID"/>
        </w:rPr>
        <w:t>PENDAHULUAN</w:t>
      </w:r>
    </w:p>
    <w:p w:rsidR="004F5C94" w:rsidRPr="00923EA6" w:rsidRDefault="004F5C94" w:rsidP="004F5C94">
      <w:pPr>
        <w:spacing w:line="240" w:lineRule="auto"/>
        <w:rPr>
          <w:lang w:val="id-ID"/>
        </w:rPr>
      </w:pPr>
    </w:p>
    <w:p w:rsidR="004F5C94" w:rsidRPr="00923EA6" w:rsidRDefault="004F5C94" w:rsidP="004F5C94">
      <w:pPr>
        <w:spacing w:line="240" w:lineRule="auto"/>
        <w:rPr>
          <w:lang w:val="id-ID"/>
        </w:rPr>
      </w:pPr>
      <w:r w:rsidRPr="00923EA6">
        <w:rPr>
          <w:lang w:val="id-ID"/>
        </w:rPr>
        <w:t>Salah satu tahap dari proses akreditasi ialah melakukan asesmen lapangan untuk verifikasi, validasi, dan melengkapi data dan informasi yang disajikan dalam evaluasi-diri dan borang, serta melakukan penilaian lapangan di program studi yang  bersangkutan.</w:t>
      </w:r>
    </w:p>
    <w:p w:rsidR="004F5C94" w:rsidRPr="00923EA6" w:rsidRDefault="004F5C94" w:rsidP="004F5C94">
      <w:pPr>
        <w:spacing w:line="240" w:lineRule="auto"/>
        <w:rPr>
          <w:lang w:val="id-ID"/>
        </w:rPr>
      </w:pPr>
    </w:p>
    <w:p w:rsidR="004F5C94" w:rsidRPr="00923EA6" w:rsidRDefault="004F5C94" w:rsidP="004F5C94">
      <w:pPr>
        <w:spacing w:line="240" w:lineRule="auto"/>
        <w:rPr>
          <w:lang w:val="id-ID"/>
        </w:rPr>
      </w:pPr>
      <w:r w:rsidRPr="00923EA6">
        <w:rPr>
          <w:lang w:val="id-ID"/>
        </w:rPr>
        <w:t xml:space="preserve">Asesmen lapangan dilakukan selama 2 sampai 3 hari kerja penuh di lapangan oleh </w:t>
      </w:r>
      <w:r w:rsidR="00E61B64" w:rsidRPr="00923EA6">
        <w:rPr>
          <w:lang w:val="id-ID"/>
        </w:rPr>
        <w:t>Tim Asesor</w:t>
      </w:r>
      <w:r w:rsidRPr="00923EA6">
        <w:rPr>
          <w:lang w:val="id-ID"/>
        </w:rPr>
        <w:t xml:space="preserve"> yang terdiri atas 2 orang pakar sejawat (</w:t>
      </w:r>
      <w:r w:rsidRPr="00923EA6">
        <w:rPr>
          <w:i/>
          <w:iCs/>
          <w:lang w:val="id-ID"/>
        </w:rPr>
        <w:t>peer group</w:t>
      </w:r>
      <w:r w:rsidRPr="00923EA6">
        <w:rPr>
          <w:lang w:val="id-ID"/>
        </w:rPr>
        <w:t xml:space="preserve">) yang memahami penyelenggaraan program studi. </w:t>
      </w:r>
      <w:r w:rsidR="00E61B64" w:rsidRPr="00923EA6">
        <w:rPr>
          <w:lang w:val="id-ID"/>
        </w:rPr>
        <w:t>Tim Asesor</w:t>
      </w:r>
      <w:r w:rsidRPr="00923EA6">
        <w:rPr>
          <w:lang w:val="id-ID"/>
        </w:rPr>
        <w:t xml:space="preserve"> yang melaksanakan asesmen lapangan sama dengan </w:t>
      </w:r>
      <w:r w:rsidR="00E61B64" w:rsidRPr="00923EA6">
        <w:rPr>
          <w:lang w:val="id-ID"/>
        </w:rPr>
        <w:t>Tim Asesor</w:t>
      </w:r>
      <w:r w:rsidRPr="00923EA6">
        <w:rPr>
          <w:lang w:val="id-ID"/>
        </w:rPr>
        <w:t xml:space="preserve"> untuk asesmen kecukupan dokumen akreditasi yang diajukan oleh program studi yang bersangkutan.</w:t>
      </w:r>
    </w:p>
    <w:p w:rsidR="004F5C94" w:rsidRPr="00923EA6" w:rsidRDefault="004F5C94" w:rsidP="004F5C94">
      <w:pPr>
        <w:spacing w:line="240" w:lineRule="auto"/>
        <w:rPr>
          <w:lang w:val="id-ID"/>
        </w:rPr>
      </w:pPr>
    </w:p>
    <w:p w:rsidR="004F5C94" w:rsidRPr="00923EA6" w:rsidRDefault="004F5C94" w:rsidP="004F5C94">
      <w:pPr>
        <w:spacing w:line="240" w:lineRule="auto"/>
        <w:rPr>
          <w:lang w:val="id-ID"/>
        </w:rPr>
      </w:pPr>
      <w:r w:rsidRPr="00923EA6">
        <w:rPr>
          <w:lang w:val="id-ID"/>
        </w:rPr>
        <w:t>Pedoman ini dimaksudkan untuk memberikan rambu-rambu bagi asesor, program studi, dan unit pengelola program studi dalam pelaksanaan asesmen lapangan, yang berisi penjelasan tentang tujuan asesmen lapangan, persiapan program studi yang akan dikunjungi, prosedur asesmen lapangan, fokus asesmen lapangan, pertimbangan pakar (</w:t>
      </w:r>
      <w:r w:rsidRPr="00923EA6">
        <w:rPr>
          <w:i/>
          <w:iCs/>
          <w:lang w:val="id-ID"/>
        </w:rPr>
        <w:t>expert judgment</w:t>
      </w:r>
      <w:r w:rsidRPr="00923EA6">
        <w:rPr>
          <w:lang w:val="id-ID"/>
        </w:rPr>
        <w:t>), dan laporan asesmen lapangan.</w:t>
      </w:r>
    </w:p>
    <w:p w:rsidR="004F5C94" w:rsidRPr="00923EA6" w:rsidRDefault="004F5C94" w:rsidP="004F5C94">
      <w:pPr>
        <w:spacing w:line="240" w:lineRule="auto"/>
        <w:rPr>
          <w:lang w:val="id-ID"/>
        </w:rPr>
      </w:pPr>
    </w:p>
    <w:p w:rsidR="00501020" w:rsidRPr="00923EA6" w:rsidRDefault="00884891" w:rsidP="00501020">
      <w:pPr>
        <w:spacing w:line="240" w:lineRule="auto"/>
        <w:jc w:val="center"/>
        <w:rPr>
          <w:b/>
          <w:lang w:val="it-IT"/>
        </w:rPr>
      </w:pPr>
      <w:r w:rsidRPr="00923EA6">
        <w:rPr>
          <w:lang w:val="id-ID"/>
        </w:rPr>
        <w:br w:type="page"/>
      </w:r>
      <w:bookmarkStart w:id="3" w:name="_Toc222727309"/>
      <w:r w:rsidR="00501020" w:rsidRPr="00923EA6">
        <w:rPr>
          <w:b/>
          <w:lang w:val="it-IT"/>
        </w:rPr>
        <w:lastRenderedPageBreak/>
        <w:t>BAB II</w:t>
      </w:r>
    </w:p>
    <w:p w:rsidR="00501020" w:rsidRPr="00923EA6" w:rsidRDefault="00501020" w:rsidP="00501020">
      <w:pPr>
        <w:pStyle w:val="Heading1"/>
        <w:spacing w:line="240" w:lineRule="auto"/>
        <w:rPr>
          <w:sz w:val="24"/>
          <w:szCs w:val="24"/>
          <w:lang w:val="it-IT"/>
        </w:rPr>
      </w:pPr>
      <w:r w:rsidRPr="00923EA6">
        <w:rPr>
          <w:sz w:val="24"/>
          <w:szCs w:val="24"/>
          <w:lang w:val="it-IT"/>
        </w:rPr>
        <w:t>PROSEDUR ASESMEN LAPANGAN</w:t>
      </w:r>
      <w:bookmarkEnd w:id="3"/>
    </w:p>
    <w:p w:rsidR="00501020" w:rsidRPr="00923EA6" w:rsidRDefault="00501020" w:rsidP="00501020">
      <w:pPr>
        <w:spacing w:line="240" w:lineRule="auto"/>
        <w:rPr>
          <w:lang w:val="it-IT"/>
        </w:rPr>
      </w:pPr>
    </w:p>
    <w:p w:rsidR="00501020" w:rsidRPr="00923EA6" w:rsidRDefault="00501020" w:rsidP="00501020">
      <w:pPr>
        <w:pStyle w:val="Heading2"/>
        <w:spacing w:line="240" w:lineRule="auto"/>
        <w:rPr>
          <w:lang w:val="fr-FR"/>
        </w:rPr>
      </w:pPr>
      <w:bookmarkStart w:id="4" w:name="_Toc222727310"/>
      <w:r w:rsidRPr="00923EA6">
        <w:rPr>
          <w:lang w:val="it-IT"/>
        </w:rPr>
        <w:t xml:space="preserve">A.   </w:t>
      </w:r>
      <w:r w:rsidRPr="00923EA6">
        <w:rPr>
          <w:lang w:val="fr-FR"/>
        </w:rPr>
        <w:t>Persiapan Asesmen lapangan</w:t>
      </w:r>
      <w:bookmarkEnd w:id="4"/>
    </w:p>
    <w:p w:rsidR="00501020" w:rsidRPr="00923EA6" w:rsidRDefault="00501020" w:rsidP="00063C6F">
      <w:pPr>
        <w:numPr>
          <w:ilvl w:val="2"/>
          <w:numId w:val="2"/>
        </w:numPr>
        <w:tabs>
          <w:tab w:val="clear" w:pos="2340"/>
        </w:tabs>
        <w:spacing w:line="240" w:lineRule="auto"/>
        <w:ind w:left="709" w:hanging="283"/>
        <w:rPr>
          <w:b/>
          <w:bCs/>
        </w:rPr>
      </w:pPr>
      <w:r w:rsidRPr="00923EA6">
        <w:rPr>
          <w:b/>
          <w:bCs/>
        </w:rPr>
        <w:t>BAN-PT</w:t>
      </w:r>
    </w:p>
    <w:p w:rsidR="00501020" w:rsidRPr="00923EA6" w:rsidRDefault="00501020" w:rsidP="00501020">
      <w:pPr>
        <w:pStyle w:val="BodyTextIndent2"/>
        <w:spacing w:line="240" w:lineRule="auto"/>
        <w:rPr>
          <w:lang w:val="nb-NO"/>
        </w:rPr>
      </w:pPr>
      <w:r w:rsidRPr="00923EA6">
        <w:rPr>
          <w:lang w:val="nb-NO"/>
        </w:rPr>
        <w:t>Dalam rangka persiapan asesmen lapangan BAN-PT melakukan hal-hal sebagai berikut:</w:t>
      </w:r>
    </w:p>
    <w:p w:rsidR="00501020" w:rsidRPr="00923EA6" w:rsidRDefault="00501020" w:rsidP="00501020">
      <w:pPr>
        <w:numPr>
          <w:ilvl w:val="1"/>
          <w:numId w:val="3"/>
        </w:numPr>
        <w:tabs>
          <w:tab w:val="clear" w:pos="1800"/>
          <w:tab w:val="num" w:pos="1260"/>
        </w:tabs>
        <w:spacing w:line="240" w:lineRule="auto"/>
        <w:ind w:left="1260" w:hanging="540"/>
        <w:rPr>
          <w:lang w:val="fi-FI"/>
        </w:rPr>
      </w:pPr>
      <w:r w:rsidRPr="00923EA6">
        <w:rPr>
          <w:lang w:val="fi-FI"/>
        </w:rPr>
        <w:t>Orientasi pelaksanaan asesmen lapangan bagi asesor</w:t>
      </w:r>
    </w:p>
    <w:p w:rsidR="00501020" w:rsidRPr="00923EA6" w:rsidRDefault="00501020" w:rsidP="00501020">
      <w:pPr>
        <w:numPr>
          <w:ilvl w:val="1"/>
          <w:numId w:val="3"/>
        </w:numPr>
        <w:tabs>
          <w:tab w:val="clear" w:pos="1800"/>
          <w:tab w:val="num" w:pos="1260"/>
        </w:tabs>
        <w:spacing w:line="240" w:lineRule="auto"/>
        <w:ind w:left="1260" w:hanging="540"/>
      </w:pPr>
      <w:r w:rsidRPr="00923EA6">
        <w:t>Penyiapan bahan asesmen lapangan</w:t>
      </w:r>
    </w:p>
    <w:p w:rsidR="00501020" w:rsidRPr="00923EA6" w:rsidRDefault="00501020" w:rsidP="00501020">
      <w:pPr>
        <w:numPr>
          <w:ilvl w:val="1"/>
          <w:numId w:val="3"/>
        </w:numPr>
        <w:tabs>
          <w:tab w:val="clear" w:pos="1800"/>
          <w:tab w:val="num" w:pos="1260"/>
        </w:tabs>
        <w:spacing w:line="240" w:lineRule="auto"/>
        <w:ind w:left="1260" w:hanging="540"/>
      </w:pPr>
      <w:r w:rsidRPr="00923EA6">
        <w:t>Penyiapan kelengkapan administrasi</w:t>
      </w:r>
    </w:p>
    <w:p w:rsidR="00501020" w:rsidRPr="00923EA6" w:rsidRDefault="00501020" w:rsidP="00501020">
      <w:pPr>
        <w:numPr>
          <w:ilvl w:val="1"/>
          <w:numId w:val="3"/>
        </w:numPr>
        <w:tabs>
          <w:tab w:val="clear" w:pos="1800"/>
          <w:tab w:val="num" w:pos="1260"/>
        </w:tabs>
        <w:spacing w:line="240" w:lineRule="auto"/>
        <w:ind w:left="1260" w:hanging="540"/>
      </w:pPr>
      <w:r w:rsidRPr="00923EA6">
        <w:t>Penjadwalan dan pembiayaan</w:t>
      </w:r>
    </w:p>
    <w:p w:rsidR="00501020" w:rsidRPr="00923EA6" w:rsidRDefault="00501020" w:rsidP="00501020">
      <w:pPr>
        <w:numPr>
          <w:ilvl w:val="1"/>
          <w:numId w:val="3"/>
        </w:numPr>
        <w:tabs>
          <w:tab w:val="clear" w:pos="1800"/>
          <w:tab w:val="num" w:pos="1260"/>
        </w:tabs>
        <w:spacing w:line="240" w:lineRule="auto"/>
        <w:ind w:left="1260" w:hanging="540"/>
        <w:rPr>
          <w:lang w:val="es-ES"/>
        </w:rPr>
      </w:pPr>
      <w:r w:rsidRPr="00923EA6">
        <w:rPr>
          <w:lang w:val="es-ES"/>
        </w:rPr>
        <w:t>Penyampaian informasi kepada program studi</w:t>
      </w:r>
    </w:p>
    <w:p w:rsidR="00501020" w:rsidRPr="00923EA6" w:rsidRDefault="00501020" w:rsidP="00501020">
      <w:pPr>
        <w:spacing w:line="240" w:lineRule="auto"/>
        <w:rPr>
          <w:lang w:val="es-ES"/>
        </w:rPr>
      </w:pPr>
    </w:p>
    <w:p w:rsidR="00501020" w:rsidRPr="00923EA6" w:rsidRDefault="00501020" w:rsidP="00501020">
      <w:pPr>
        <w:spacing w:line="240" w:lineRule="auto"/>
        <w:ind w:left="709" w:hanging="283"/>
        <w:rPr>
          <w:b/>
          <w:bCs/>
          <w:lang w:val="es-ES"/>
        </w:rPr>
      </w:pPr>
      <w:r w:rsidRPr="00923EA6">
        <w:rPr>
          <w:b/>
          <w:bCs/>
          <w:lang w:val="es-ES"/>
        </w:rPr>
        <w:t>2. Asesor</w:t>
      </w:r>
    </w:p>
    <w:p w:rsidR="00501020" w:rsidRPr="00923EA6" w:rsidRDefault="00501020" w:rsidP="00501020">
      <w:pPr>
        <w:spacing w:line="240" w:lineRule="auto"/>
        <w:ind w:left="720" w:hanging="11"/>
        <w:rPr>
          <w:lang w:val="es-ES"/>
        </w:rPr>
      </w:pPr>
      <w:r w:rsidRPr="00923EA6">
        <w:rPr>
          <w:lang w:val="es-ES"/>
        </w:rPr>
        <w:t xml:space="preserve">Dalam rangka persiapan asesmen lapangan, </w:t>
      </w:r>
      <w:r w:rsidR="00E61B64" w:rsidRPr="00923EA6">
        <w:rPr>
          <w:lang w:val="es-ES"/>
        </w:rPr>
        <w:t>Tim Asesor</w:t>
      </w:r>
      <w:r w:rsidRPr="00923EA6">
        <w:rPr>
          <w:lang w:val="es-ES"/>
        </w:rPr>
        <w:t xml:space="preserve"> melakukan hal-hal berikut :</w:t>
      </w:r>
    </w:p>
    <w:p w:rsidR="00501020" w:rsidRPr="00923EA6" w:rsidRDefault="00501020" w:rsidP="00501020">
      <w:pPr>
        <w:numPr>
          <w:ilvl w:val="0"/>
          <w:numId w:val="12"/>
        </w:numPr>
        <w:tabs>
          <w:tab w:val="clear" w:pos="1789"/>
          <w:tab w:val="num" w:pos="1260"/>
        </w:tabs>
        <w:spacing w:line="240" w:lineRule="auto"/>
        <w:ind w:left="1260" w:hanging="540"/>
        <w:rPr>
          <w:lang w:val="es-ES"/>
        </w:rPr>
      </w:pPr>
      <w:r w:rsidRPr="00923EA6">
        <w:rPr>
          <w:lang w:val="es-ES"/>
        </w:rPr>
        <w:t xml:space="preserve">Membuat catatan hasil </w:t>
      </w:r>
      <w:r w:rsidRPr="002E179F">
        <w:rPr>
          <w:iCs/>
          <w:lang w:val="es-ES"/>
        </w:rPr>
        <w:t>asesmen</w:t>
      </w:r>
      <w:r w:rsidRPr="00923EA6">
        <w:rPr>
          <w:i/>
          <w:iCs/>
          <w:lang w:val="es-ES"/>
        </w:rPr>
        <w:t xml:space="preserve"> </w:t>
      </w:r>
      <w:r w:rsidRPr="00923EA6">
        <w:rPr>
          <w:lang w:val="es-ES"/>
        </w:rPr>
        <w:t xml:space="preserve">dokumen akreditasi pada saat </w:t>
      </w:r>
      <w:r w:rsidRPr="002E179F">
        <w:rPr>
          <w:iCs/>
          <w:lang w:val="es-ES"/>
        </w:rPr>
        <w:t>asesmen kecukupan</w:t>
      </w:r>
      <w:r w:rsidRPr="00923EA6">
        <w:rPr>
          <w:lang w:val="es-ES"/>
        </w:rPr>
        <w:t xml:space="preserve"> dengan menggunakan format yang disediakan dan hal-hal yang perlu diverifikasi pada saat pelaksanaan asesmen lapangan.</w:t>
      </w:r>
    </w:p>
    <w:p w:rsidR="00501020" w:rsidRPr="00923EA6" w:rsidRDefault="00501020" w:rsidP="00501020">
      <w:pPr>
        <w:numPr>
          <w:ilvl w:val="0"/>
          <w:numId w:val="12"/>
        </w:numPr>
        <w:tabs>
          <w:tab w:val="clear" w:pos="1789"/>
          <w:tab w:val="num" w:pos="1260"/>
        </w:tabs>
        <w:spacing w:line="240" w:lineRule="auto"/>
        <w:ind w:left="1260" w:hanging="540"/>
        <w:rPr>
          <w:lang w:val="nb-NO"/>
        </w:rPr>
      </w:pPr>
      <w:r w:rsidRPr="00923EA6">
        <w:rPr>
          <w:lang w:val="nb-NO"/>
        </w:rPr>
        <w:t>Menyusun langkah-langkah kegiatan, jadwal dan target asesmen lapangan.</w:t>
      </w:r>
    </w:p>
    <w:p w:rsidR="00501020" w:rsidRPr="00923EA6" w:rsidRDefault="00501020" w:rsidP="00501020">
      <w:pPr>
        <w:numPr>
          <w:ilvl w:val="0"/>
          <w:numId w:val="12"/>
        </w:numPr>
        <w:tabs>
          <w:tab w:val="clear" w:pos="1789"/>
          <w:tab w:val="num" w:pos="1260"/>
        </w:tabs>
        <w:spacing w:line="240" w:lineRule="auto"/>
        <w:ind w:left="1260" w:hanging="540"/>
        <w:rPr>
          <w:lang w:val="nb-NO"/>
        </w:rPr>
      </w:pPr>
      <w:r w:rsidRPr="00923EA6">
        <w:rPr>
          <w:lang w:val="nb-NO"/>
        </w:rPr>
        <w:t xml:space="preserve">Membagi tugas khusus yang akan dilakukan oleh masing-masing anggota </w:t>
      </w:r>
      <w:r w:rsidR="00E61B64" w:rsidRPr="00923EA6">
        <w:rPr>
          <w:lang w:val="nb-NO"/>
        </w:rPr>
        <w:t>Tim Asesor</w:t>
      </w:r>
      <w:r w:rsidRPr="00923EA6">
        <w:rPr>
          <w:lang w:val="nb-NO"/>
        </w:rPr>
        <w:t xml:space="preserve"> pada saat pelaksanaan asesmen lapangan.</w:t>
      </w:r>
    </w:p>
    <w:p w:rsidR="00501020" w:rsidRPr="00923EA6" w:rsidRDefault="00501020" w:rsidP="00501020">
      <w:pPr>
        <w:spacing w:line="240" w:lineRule="auto"/>
        <w:rPr>
          <w:lang w:val="nb-NO"/>
        </w:rPr>
      </w:pPr>
    </w:p>
    <w:p w:rsidR="00501020" w:rsidRPr="00923EA6" w:rsidRDefault="00501020" w:rsidP="00501020">
      <w:pPr>
        <w:spacing w:line="240" w:lineRule="auto"/>
        <w:ind w:left="709" w:hanging="283"/>
        <w:rPr>
          <w:lang w:val="fr-FR"/>
        </w:rPr>
      </w:pPr>
      <w:r w:rsidRPr="00923EA6">
        <w:rPr>
          <w:b/>
          <w:bCs/>
          <w:lang w:val="fr-FR"/>
        </w:rPr>
        <w:t>3. Program studi</w:t>
      </w:r>
    </w:p>
    <w:p w:rsidR="00501020" w:rsidRPr="00923EA6" w:rsidRDefault="00501020" w:rsidP="00501020">
      <w:pPr>
        <w:pStyle w:val="BodyTextIndent2"/>
        <w:spacing w:line="240" w:lineRule="auto"/>
        <w:rPr>
          <w:lang w:val="sv-SE"/>
        </w:rPr>
      </w:pPr>
      <w:r w:rsidRPr="00923EA6">
        <w:rPr>
          <w:lang w:val="sv-SE"/>
        </w:rPr>
        <w:t>Dalam rangka persiapan asesmen lapangan,  program studi melakukan hal-hal sebagai berikut :</w:t>
      </w:r>
    </w:p>
    <w:p w:rsidR="00501020" w:rsidRPr="00923EA6" w:rsidRDefault="00501020" w:rsidP="00501020">
      <w:pPr>
        <w:numPr>
          <w:ilvl w:val="0"/>
          <w:numId w:val="11"/>
        </w:numPr>
        <w:tabs>
          <w:tab w:val="clear" w:pos="1789"/>
          <w:tab w:val="num" w:pos="1260"/>
        </w:tabs>
        <w:spacing w:line="240" w:lineRule="auto"/>
        <w:ind w:left="1260" w:hanging="540"/>
        <w:rPr>
          <w:lang w:val="fr-FR"/>
        </w:rPr>
      </w:pPr>
      <w:r w:rsidRPr="00923EA6">
        <w:rPr>
          <w:lang w:val="fr-FR"/>
        </w:rPr>
        <w:t xml:space="preserve">Menyiapkan ruangan khusus di kampus yang digunakan untuk kerja </w:t>
      </w:r>
      <w:r w:rsidR="00E61B64" w:rsidRPr="00923EA6">
        <w:rPr>
          <w:lang w:val="fr-FR"/>
        </w:rPr>
        <w:t>Tim Asesor</w:t>
      </w:r>
      <w:r w:rsidRPr="00923EA6">
        <w:rPr>
          <w:lang w:val="fr-FR"/>
        </w:rPr>
        <w:t xml:space="preserve">. </w:t>
      </w:r>
    </w:p>
    <w:p w:rsidR="00501020" w:rsidRPr="00923EA6" w:rsidRDefault="00501020" w:rsidP="00501020">
      <w:pPr>
        <w:numPr>
          <w:ilvl w:val="0"/>
          <w:numId w:val="11"/>
        </w:numPr>
        <w:tabs>
          <w:tab w:val="clear" w:pos="1789"/>
          <w:tab w:val="num" w:pos="1260"/>
        </w:tabs>
        <w:spacing w:line="240" w:lineRule="auto"/>
        <w:ind w:left="1260" w:hanging="540"/>
        <w:rPr>
          <w:lang w:val="nb-NO"/>
        </w:rPr>
      </w:pPr>
      <w:r w:rsidRPr="00923EA6">
        <w:rPr>
          <w:lang w:val="nb-NO"/>
        </w:rPr>
        <w:t xml:space="preserve">Menyiapkan bantuan teknis kepada </w:t>
      </w:r>
      <w:r w:rsidR="00E61B64" w:rsidRPr="00923EA6">
        <w:rPr>
          <w:lang w:val="nb-NO"/>
        </w:rPr>
        <w:t>Tim Asesor</w:t>
      </w:r>
      <w:r w:rsidRPr="00923EA6">
        <w:rPr>
          <w:lang w:val="nb-NO"/>
        </w:rPr>
        <w:t>.</w:t>
      </w:r>
    </w:p>
    <w:p w:rsidR="00501020" w:rsidRPr="00923EA6" w:rsidRDefault="00501020" w:rsidP="00501020">
      <w:pPr>
        <w:numPr>
          <w:ilvl w:val="0"/>
          <w:numId w:val="11"/>
        </w:numPr>
        <w:tabs>
          <w:tab w:val="clear" w:pos="1789"/>
          <w:tab w:val="num" w:pos="1260"/>
        </w:tabs>
        <w:spacing w:line="240" w:lineRule="auto"/>
        <w:ind w:left="1260" w:hanging="540"/>
        <w:rPr>
          <w:lang w:val="nb-NO"/>
        </w:rPr>
      </w:pPr>
      <w:r w:rsidRPr="00923EA6">
        <w:rPr>
          <w:lang w:val="nb-NO"/>
        </w:rPr>
        <w:t xml:space="preserve">Menyiapkan bahan presentasi, dan dokumen yang diperlukan sebagai bukti. </w:t>
      </w:r>
    </w:p>
    <w:p w:rsidR="00501020" w:rsidRPr="00923EA6" w:rsidRDefault="00501020" w:rsidP="00501020">
      <w:pPr>
        <w:spacing w:line="240" w:lineRule="auto"/>
        <w:rPr>
          <w:lang w:val="nb-NO"/>
        </w:rPr>
      </w:pPr>
    </w:p>
    <w:p w:rsidR="00501020" w:rsidRPr="00923EA6" w:rsidRDefault="00501020" w:rsidP="00501020">
      <w:pPr>
        <w:pStyle w:val="Heading2"/>
        <w:spacing w:line="240" w:lineRule="auto"/>
      </w:pPr>
      <w:bookmarkStart w:id="5" w:name="_Toc222727311"/>
      <w:r w:rsidRPr="00923EA6">
        <w:t>B.   Pelaksanaan Asesmen Lapangan</w:t>
      </w:r>
      <w:bookmarkEnd w:id="5"/>
    </w:p>
    <w:p w:rsidR="00501020" w:rsidRPr="00923EA6" w:rsidRDefault="00501020" w:rsidP="00501020">
      <w:pPr>
        <w:spacing w:line="240" w:lineRule="auto"/>
        <w:ind w:left="426"/>
        <w:rPr>
          <w:b/>
          <w:bCs/>
        </w:rPr>
      </w:pPr>
      <w:r w:rsidRPr="00923EA6">
        <w:rPr>
          <w:b/>
          <w:bCs/>
        </w:rPr>
        <w:t>1. BAN-PT</w:t>
      </w:r>
    </w:p>
    <w:p w:rsidR="00501020" w:rsidRPr="00923EA6" w:rsidRDefault="00501020" w:rsidP="00501020">
      <w:pPr>
        <w:numPr>
          <w:ilvl w:val="1"/>
          <w:numId w:val="10"/>
        </w:numPr>
        <w:tabs>
          <w:tab w:val="clear" w:pos="1800"/>
          <w:tab w:val="num" w:pos="1260"/>
        </w:tabs>
        <w:spacing w:line="240" w:lineRule="auto"/>
        <w:ind w:left="1260" w:hanging="540"/>
        <w:rPr>
          <w:lang w:val="fi-FI"/>
        </w:rPr>
      </w:pPr>
      <w:r w:rsidRPr="00923EA6">
        <w:rPr>
          <w:lang w:val="nb-NO"/>
        </w:rPr>
        <w:t>Berkomunikasi dengan asesor dan  program studi.</w:t>
      </w:r>
    </w:p>
    <w:p w:rsidR="00501020" w:rsidRPr="00923EA6" w:rsidRDefault="00501020" w:rsidP="00501020">
      <w:pPr>
        <w:numPr>
          <w:ilvl w:val="1"/>
          <w:numId w:val="10"/>
        </w:numPr>
        <w:tabs>
          <w:tab w:val="clear" w:pos="1800"/>
          <w:tab w:val="num" w:pos="1260"/>
        </w:tabs>
        <w:spacing w:line="240" w:lineRule="auto"/>
        <w:ind w:left="1260" w:hanging="540"/>
        <w:rPr>
          <w:lang w:val="fi-FI"/>
        </w:rPr>
      </w:pPr>
      <w:r w:rsidRPr="00923EA6">
        <w:rPr>
          <w:lang w:val="fi-FI"/>
        </w:rPr>
        <w:t>Melakukan observasi terhadap pelaksanaan asesmen lapangan.</w:t>
      </w:r>
    </w:p>
    <w:p w:rsidR="00501020" w:rsidRPr="00923EA6" w:rsidRDefault="00501020" w:rsidP="00501020">
      <w:pPr>
        <w:spacing w:line="240" w:lineRule="auto"/>
        <w:rPr>
          <w:lang w:val="fi-FI"/>
        </w:rPr>
      </w:pPr>
    </w:p>
    <w:p w:rsidR="00501020" w:rsidRPr="00923EA6" w:rsidRDefault="00501020" w:rsidP="00501020">
      <w:pPr>
        <w:spacing w:line="240" w:lineRule="auto"/>
        <w:ind w:left="709" w:hanging="283"/>
        <w:rPr>
          <w:b/>
          <w:bCs/>
        </w:rPr>
      </w:pPr>
      <w:r w:rsidRPr="00923EA6">
        <w:rPr>
          <w:b/>
          <w:bCs/>
        </w:rPr>
        <w:t>2. Asesor</w:t>
      </w:r>
    </w:p>
    <w:p w:rsidR="00501020" w:rsidRPr="00923EA6" w:rsidRDefault="00501020" w:rsidP="00501020">
      <w:pPr>
        <w:pStyle w:val="BodyTextIndent"/>
        <w:numPr>
          <w:ilvl w:val="1"/>
          <w:numId w:val="4"/>
        </w:numPr>
        <w:tabs>
          <w:tab w:val="clear" w:pos="1429"/>
        </w:tabs>
        <w:spacing w:line="240" w:lineRule="auto"/>
        <w:ind w:left="1276" w:hanging="567"/>
        <w:rPr>
          <w:lang w:val="nb-NO"/>
        </w:rPr>
      </w:pPr>
      <w:r w:rsidRPr="00923EA6">
        <w:rPr>
          <w:lang w:val="nb-NO"/>
        </w:rPr>
        <w:t xml:space="preserve">Mengadakan pertemuan pembukaan </w:t>
      </w:r>
      <w:r w:rsidRPr="00923EA6">
        <w:rPr>
          <w:iCs/>
          <w:lang w:val="nb-NO"/>
        </w:rPr>
        <w:t>asesmen lapangan</w:t>
      </w:r>
      <w:r w:rsidRPr="00923EA6">
        <w:rPr>
          <w:lang w:val="nb-NO"/>
        </w:rPr>
        <w:t xml:space="preserve"> dengan </w:t>
      </w:r>
      <w:r w:rsidRPr="00923EA6">
        <w:rPr>
          <w:lang w:val="id-ID"/>
        </w:rPr>
        <w:t xml:space="preserve">pimpinan unit pengelolaan program studi dan </w:t>
      </w:r>
      <w:r w:rsidRPr="00923EA6">
        <w:rPr>
          <w:lang w:val="nb-NO"/>
        </w:rPr>
        <w:t xml:space="preserve">pimpinan program studi: </w:t>
      </w:r>
    </w:p>
    <w:p w:rsidR="00501020" w:rsidRPr="00923EA6" w:rsidRDefault="00501020" w:rsidP="00501020">
      <w:pPr>
        <w:pStyle w:val="BodyTextIndent"/>
        <w:numPr>
          <w:ilvl w:val="4"/>
          <w:numId w:val="2"/>
        </w:numPr>
        <w:tabs>
          <w:tab w:val="clear" w:pos="3600"/>
        </w:tabs>
        <w:spacing w:line="240" w:lineRule="auto"/>
        <w:ind w:left="1620"/>
        <w:rPr>
          <w:lang w:val="sv-SE"/>
        </w:rPr>
      </w:pPr>
      <w:r w:rsidRPr="00923EA6">
        <w:rPr>
          <w:lang w:val="sv-SE"/>
        </w:rPr>
        <w:t>Memperkenalkan diri dan menjelaskan maksud, tujuan kegiatan asesmen lapangan, dan kode etik asesor.</w:t>
      </w:r>
    </w:p>
    <w:p w:rsidR="00501020" w:rsidRPr="00923EA6" w:rsidRDefault="00501020" w:rsidP="00501020">
      <w:pPr>
        <w:pStyle w:val="BodyTextIndent"/>
        <w:numPr>
          <w:ilvl w:val="4"/>
          <w:numId w:val="2"/>
        </w:numPr>
        <w:tabs>
          <w:tab w:val="clear" w:pos="3600"/>
        </w:tabs>
        <w:spacing w:line="240" w:lineRule="auto"/>
        <w:ind w:left="1620"/>
        <w:rPr>
          <w:lang w:val="fi-FI"/>
        </w:rPr>
      </w:pPr>
      <w:r w:rsidRPr="00923EA6">
        <w:rPr>
          <w:lang w:val="fi-FI"/>
        </w:rPr>
        <w:t>Menyampaikan jadwal kegiatan asesmen lapangan.</w:t>
      </w:r>
    </w:p>
    <w:p w:rsidR="00501020" w:rsidRPr="00923EA6" w:rsidRDefault="00501020" w:rsidP="00501020">
      <w:pPr>
        <w:pStyle w:val="BodyTextIndent"/>
        <w:numPr>
          <w:ilvl w:val="4"/>
          <w:numId w:val="2"/>
        </w:numPr>
        <w:tabs>
          <w:tab w:val="clear" w:pos="3600"/>
        </w:tabs>
        <w:spacing w:line="240" w:lineRule="auto"/>
        <w:ind w:left="1620"/>
        <w:rPr>
          <w:lang w:val="fi-FI"/>
        </w:rPr>
      </w:pPr>
      <w:r w:rsidRPr="00923EA6">
        <w:rPr>
          <w:lang w:val="fi-FI"/>
        </w:rPr>
        <w:t xml:space="preserve">Mengikuti presentasi pimpinan </w:t>
      </w:r>
      <w:r w:rsidRPr="00923EA6">
        <w:rPr>
          <w:lang w:val="id-ID"/>
        </w:rPr>
        <w:t xml:space="preserve">unit pengelola program studi dan pimpinan </w:t>
      </w:r>
      <w:r w:rsidRPr="00923EA6">
        <w:rPr>
          <w:lang w:val="fi-FI"/>
        </w:rPr>
        <w:t>program studi.</w:t>
      </w:r>
    </w:p>
    <w:p w:rsidR="00501020" w:rsidRPr="00923EA6" w:rsidRDefault="00501020" w:rsidP="00501020">
      <w:pPr>
        <w:pStyle w:val="BodyTextIndent"/>
        <w:numPr>
          <w:ilvl w:val="4"/>
          <w:numId w:val="2"/>
        </w:numPr>
        <w:tabs>
          <w:tab w:val="clear" w:pos="3600"/>
        </w:tabs>
        <w:spacing w:line="240" w:lineRule="auto"/>
        <w:ind w:left="1620"/>
        <w:rPr>
          <w:lang w:val="fi-FI"/>
        </w:rPr>
      </w:pPr>
      <w:r w:rsidRPr="00923EA6">
        <w:rPr>
          <w:lang w:val="fi-FI"/>
        </w:rPr>
        <w:t>Mengklarifikasikan hasil pemeriksaan dokumen akreditasi (</w:t>
      </w:r>
      <w:r w:rsidRPr="00923EA6">
        <w:rPr>
          <w:iCs/>
          <w:lang w:val="fi-FI"/>
        </w:rPr>
        <w:t>asesmen kecukupan</w:t>
      </w:r>
      <w:r w:rsidR="000E4BF1">
        <w:rPr>
          <w:lang w:val="fi-FI"/>
        </w:rPr>
        <w:t xml:space="preserve">) kepada pimpinan </w:t>
      </w:r>
      <w:r w:rsidRPr="00923EA6">
        <w:rPr>
          <w:lang w:val="id-ID"/>
        </w:rPr>
        <w:t xml:space="preserve">unit pengelola program studi dan pimpinan </w:t>
      </w:r>
      <w:r w:rsidRPr="00923EA6">
        <w:rPr>
          <w:lang w:val="fi-FI"/>
        </w:rPr>
        <w:t>program studi.</w:t>
      </w:r>
    </w:p>
    <w:p w:rsidR="00501020" w:rsidRPr="00923EA6" w:rsidRDefault="00501020" w:rsidP="00501020">
      <w:pPr>
        <w:pStyle w:val="BodyTextIndent"/>
        <w:numPr>
          <w:ilvl w:val="1"/>
          <w:numId w:val="4"/>
        </w:numPr>
        <w:tabs>
          <w:tab w:val="clear" w:pos="1429"/>
        </w:tabs>
        <w:spacing w:line="240" w:lineRule="auto"/>
        <w:ind w:left="1276" w:hanging="567"/>
        <w:rPr>
          <w:lang w:val="fi-FI"/>
        </w:rPr>
      </w:pPr>
      <w:r w:rsidRPr="00923EA6">
        <w:rPr>
          <w:lang w:val="fi-FI"/>
        </w:rPr>
        <w:lastRenderedPageBreak/>
        <w:t>Memeriksa data, informasi dan bukti yang telah disiapkan oleh  program studi dan unit pengelola program studi tentang keadaan lapangan lainnya, di lokasi yang terkait.</w:t>
      </w:r>
    </w:p>
    <w:p w:rsidR="00501020" w:rsidRPr="00923EA6" w:rsidRDefault="00501020" w:rsidP="00501020">
      <w:pPr>
        <w:pStyle w:val="BodyTextIndent"/>
        <w:numPr>
          <w:ilvl w:val="1"/>
          <w:numId w:val="4"/>
        </w:numPr>
        <w:tabs>
          <w:tab w:val="clear" w:pos="1429"/>
        </w:tabs>
        <w:spacing w:line="240" w:lineRule="auto"/>
        <w:ind w:left="1276" w:hanging="567"/>
        <w:rPr>
          <w:lang w:val="fi-FI"/>
        </w:rPr>
      </w:pPr>
      <w:r w:rsidRPr="00923EA6">
        <w:rPr>
          <w:lang w:val="fi-FI"/>
        </w:rPr>
        <w:t>Mewawancarai dosen, mahasiswa, tenaga kependidikan, alumni, pengguna lulusan dan mitrakerja yang dianggap perlu.</w:t>
      </w:r>
    </w:p>
    <w:p w:rsidR="00501020" w:rsidRPr="00923EA6" w:rsidRDefault="00501020" w:rsidP="00501020">
      <w:pPr>
        <w:pStyle w:val="BodyTextIndent"/>
        <w:numPr>
          <w:ilvl w:val="1"/>
          <w:numId w:val="4"/>
        </w:numPr>
        <w:tabs>
          <w:tab w:val="clear" w:pos="1429"/>
        </w:tabs>
        <w:spacing w:line="240" w:lineRule="auto"/>
        <w:ind w:left="1276" w:hanging="567"/>
        <w:rPr>
          <w:lang w:val="es-ES"/>
        </w:rPr>
      </w:pPr>
      <w:r w:rsidRPr="00923EA6">
        <w:rPr>
          <w:lang w:val="es-ES"/>
        </w:rPr>
        <w:t>Mengobservasi/meninjau kegiatan dan fasilitas/instalasi pendukung.</w:t>
      </w:r>
    </w:p>
    <w:p w:rsidR="00501020" w:rsidRPr="00923EA6" w:rsidRDefault="00501020" w:rsidP="00501020">
      <w:pPr>
        <w:pStyle w:val="BodyTextIndent"/>
        <w:numPr>
          <w:ilvl w:val="1"/>
          <w:numId w:val="4"/>
        </w:numPr>
        <w:tabs>
          <w:tab w:val="clear" w:pos="1429"/>
        </w:tabs>
        <w:spacing w:line="240" w:lineRule="auto"/>
        <w:ind w:left="1276" w:hanging="567"/>
        <w:rPr>
          <w:lang w:val="es-ES"/>
        </w:rPr>
      </w:pPr>
      <w:r w:rsidRPr="00923EA6">
        <w:rPr>
          <w:lang w:val="es-ES"/>
        </w:rPr>
        <w:t xml:space="preserve">Menyiapkan berita acara hasil asesmen lapangan yang akan disajikan kemudian ditandatangani oleh </w:t>
      </w:r>
      <w:r w:rsidR="00E61B64" w:rsidRPr="00923EA6">
        <w:rPr>
          <w:lang w:val="es-ES"/>
        </w:rPr>
        <w:t>Tim Asesor</w:t>
      </w:r>
      <w:r w:rsidRPr="00923EA6">
        <w:rPr>
          <w:lang w:val="es-ES"/>
        </w:rPr>
        <w:t xml:space="preserve"> dan </w:t>
      </w:r>
      <w:r w:rsidRPr="00923EA6">
        <w:rPr>
          <w:lang w:val="id-ID"/>
        </w:rPr>
        <w:t xml:space="preserve">pimpinan unit pengelola program studi dan dengan </w:t>
      </w:r>
      <w:r w:rsidRPr="00923EA6">
        <w:rPr>
          <w:lang w:val="es-ES"/>
        </w:rPr>
        <w:t>pimpinan program studi, dengan menggunakan format berita acara (lihat Buku V).</w:t>
      </w:r>
    </w:p>
    <w:p w:rsidR="00501020" w:rsidRPr="00923EA6" w:rsidRDefault="00501020" w:rsidP="00501020">
      <w:pPr>
        <w:pStyle w:val="BodyTextIndent"/>
        <w:numPr>
          <w:ilvl w:val="1"/>
          <w:numId w:val="4"/>
        </w:numPr>
        <w:tabs>
          <w:tab w:val="clear" w:pos="1429"/>
        </w:tabs>
        <w:spacing w:line="240" w:lineRule="auto"/>
        <w:ind w:left="1276" w:hanging="567"/>
        <w:rPr>
          <w:lang w:val="es-ES"/>
        </w:rPr>
      </w:pPr>
      <w:r w:rsidRPr="00923EA6">
        <w:rPr>
          <w:lang w:val="es-ES"/>
        </w:rPr>
        <w:t>Mengadakan pertemuan penutup dengan pimpinan program studi dan unit pengelola program studi untuk menyampaikan umpan balik dan penandatanganan berita acara asesmen lapangan.</w:t>
      </w:r>
    </w:p>
    <w:p w:rsidR="00501020" w:rsidRPr="00923EA6" w:rsidRDefault="00501020" w:rsidP="00501020">
      <w:pPr>
        <w:spacing w:line="240" w:lineRule="auto"/>
        <w:rPr>
          <w:lang w:val="es-ES"/>
        </w:rPr>
      </w:pPr>
    </w:p>
    <w:p w:rsidR="00501020" w:rsidRPr="00923EA6" w:rsidRDefault="00501020" w:rsidP="00501020">
      <w:pPr>
        <w:spacing w:line="240" w:lineRule="auto"/>
        <w:ind w:left="709" w:hanging="283"/>
        <w:rPr>
          <w:lang w:val="nb-NO"/>
        </w:rPr>
      </w:pPr>
      <w:r w:rsidRPr="00923EA6">
        <w:rPr>
          <w:b/>
          <w:bCs/>
          <w:lang w:val="nb-NO"/>
        </w:rPr>
        <w:t>3.  Program Studi dan Unit Pengelola Program Studi</w:t>
      </w:r>
    </w:p>
    <w:p w:rsidR="00501020" w:rsidRPr="00923EA6" w:rsidRDefault="00501020" w:rsidP="00501020">
      <w:pPr>
        <w:numPr>
          <w:ilvl w:val="1"/>
          <w:numId w:val="5"/>
        </w:numPr>
        <w:tabs>
          <w:tab w:val="clear" w:pos="1429"/>
        </w:tabs>
        <w:spacing w:line="240" w:lineRule="auto"/>
        <w:ind w:left="1276" w:hanging="567"/>
        <w:rPr>
          <w:lang w:val="nb-NO"/>
        </w:rPr>
      </w:pPr>
      <w:r w:rsidRPr="00923EA6">
        <w:rPr>
          <w:lang w:val="nb-NO"/>
        </w:rPr>
        <w:t xml:space="preserve">Menyediakan semua data dan informasi pendukung borang serta bukti lainnya untuk kepentingan </w:t>
      </w:r>
      <w:r w:rsidRPr="00923EA6">
        <w:rPr>
          <w:iCs/>
          <w:lang w:val="nb-NO"/>
        </w:rPr>
        <w:t>asesmen lapangan</w:t>
      </w:r>
      <w:r w:rsidRPr="00923EA6">
        <w:rPr>
          <w:lang w:val="nb-NO"/>
        </w:rPr>
        <w:t>.</w:t>
      </w:r>
    </w:p>
    <w:p w:rsidR="00501020" w:rsidRPr="00923EA6" w:rsidRDefault="00501020" w:rsidP="00501020">
      <w:pPr>
        <w:numPr>
          <w:ilvl w:val="1"/>
          <w:numId w:val="5"/>
        </w:numPr>
        <w:tabs>
          <w:tab w:val="clear" w:pos="1429"/>
        </w:tabs>
        <w:spacing w:line="240" w:lineRule="auto"/>
        <w:ind w:left="1276" w:hanging="567"/>
        <w:rPr>
          <w:lang w:val="nb-NO"/>
        </w:rPr>
      </w:pPr>
      <w:r w:rsidRPr="00923EA6">
        <w:rPr>
          <w:lang w:val="nb-NO"/>
        </w:rPr>
        <w:t>Memberikan penjelasan isi borang yang telah disampaikan kepada BAN-PT, serta informasi pelengkap yang dipandang perlu.</w:t>
      </w:r>
    </w:p>
    <w:p w:rsidR="00501020" w:rsidRPr="00923EA6" w:rsidRDefault="00501020" w:rsidP="00501020">
      <w:pPr>
        <w:numPr>
          <w:ilvl w:val="1"/>
          <w:numId w:val="5"/>
        </w:numPr>
        <w:tabs>
          <w:tab w:val="clear" w:pos="1429"/>
        </w:tabs>
        <w:spacing w:line="240" w:lineRule="auto"/>
        <w:ind w:left="1276" w:hanging="567"/>
        <w:rPr>
          <w:lang w:val="nb-NO"/>
        </w:rPr>
      </w:pPr>
      <w:r w:rsidRPr="00923EA6">
        <w:rPr>
          <w:lang w:val="nb-NO"/>
        </w:rPr>
        <w:t>Memfasilitasi pertemuan asesor dengan dosen, mahasiswa, tenaga kependidikan, alumni, pengguna lulusan dan mitra</w:t>
      </w:r>
      <w:r w:rsidR="0089157F" w:rsidRPr="00923EA6">
        <w:rPr>
          <w:lang w:val="id-ID"/>
        </w:rPr>
        <w:t xml:space="preserve"> </w:t>
      </w:r>
      <w:r w:rsidRPr="00923EA6">
        <w:rPr>
          <w:lang w:val="nb-NO"/>
        </w:rPr>
        <w:t>kerja yang dianggap perlu.</w:t>
      </w:r>
    </w:p>
    <w:p w:rsidR="00501020" w:rsidRPr="00923EA6" w:rsidRDefault="00501020" w:rsidP="00501020">
      <w:pPr>
        <w:numPr>
          <w:ilvl w:val="1"/>
          <w:numId w:val="5"/>
        </w:numPr>
        <w:tabs>
          <w:tab w:val="clear" w:pos="1429"/>
        </w:tabs>
        <w:spacing w:line="240" w:lineRule="auto"/>
        <w:ind w:left="1276" w:hanging="567"/>
      </w:pPr>
      <w:r w:rsidRPr="00923EA6">
        <w:t xml:space="preserve">Memberikan bantuan teknis kepada </w:t>
      </w:r>
      <w:r w:rsidR="00E61B64" w:rsidRPr="00923EA6">
        <w:t>Tim Asesor</w:t>
      </w:r>
      <w:r w:rsidRPr="00923EA6">
        <w:t xml:space="preserve"> untuk memperlancar kegiatan </w:t>
      </w:r>
      <w:r w:rsidRPr="00923EA6">
        <w:rPr>
          <w:iCs/>
        </w:rPr>
        <w:t>asesmen lapangan</w:t>
      </w:r>
      <w:r w:rsidRPr="00923EA6">
        <w:t>.</w:t>
      </w:r>
    </w:p>
    <w:p w:rsidR="00501020" w:rsidRPr="00923EA6" w:rsidRDefault="00501020" w:rsidP="00501020">
      <w:pPr>
        <w:spacing w:line="240" w:lineRule="auto"/>
      </w:pPr>
    </w:p>
    <w:p w:rsidR="00501020" w:rsidRPr="00923EA6" w:rsidRDefault="00501020" w:rsidP="00501020">
      <w:pPr>
        <w:pStyle w:val="Heading2"/>
        <w:spacing w:line="240" w:lineRule="auto"/>
        <w:rPr>
          <w:lang w:val="es-ES"/>
        </w:rPr>
      </w:pPr>
      <w:bookmarkStart w:id="6" w:name="_Toc222727312"/>
      <w:r w:rsidRPr="00923EA6">
        <w:rPr>
          <w:lang w:val="es-ES"/>
        </w:rPr>
        <w:t>C.   Pelaporan Hasil Asesmen Lapangan</w:t>
      </w:r>
      <w:bookmarkEnd w:id="6"/>
    </w:p>
    <w:p w:rsidR="00501020" w:rsidRPr="00923EA6" w:rsidRDefault="00501020" w:rsidP="00501020">
      <w:pPr>
        <w:spacing w:line="240" w:lineRule="auto"/>
        <w:rPr>
          <w:lang w:val="es-ES"/>
        </w:rPr>
      </w:pPr>
    </w:p>
    <w:p w:rsidR="00501020" w:rsidRPr="00923EA6" w:rsidRDefault="00501020" w:rsidP="00501020">
      <w:pPr>
        <w:numPr>
          <w:ilvl w:val="0"/>
          <w:numId w:val="9"/>
        </w:numPr>
        <w:spacing w:line="240" w:lineRule="auto"/>
        <w:rPr>
          <w:b/>
          <w:bCs/>
        </w:rPr>
      </w:pPr>
      <w:r w:rsidRPr="00923EA6">
        <w:rPr>
          <w:b/>
          <w:bCs/>
        </w:rPr>
        <w:t>Asesor</w:t>
      </w:r>
    </w:p>
    <w:p w:rsidR="00501020" w:rsidRPr="00923EA6" w:rsidRDefault="00703AAE" w:rsidP="00E86CA5">
      <w:pPr>
        <w:pStyle w:val="BodyTextIndent3"/>
        <w:numPr>
          <w:ilvl w:val="1"/>
          <w:numId w:val="18"/>
        </w:numPr>
        <w:tabs>
          <w:tab w:val="left" w:pos="1276"/>
        </w:tabs>
        <w:spacing w:line="240" w:lineRule="auto"/>
        <w:ind w:left="1418" w:hanging="709"/>
      </w:pPr>
      <w:r w:rsidRPr="00923EA6">
        <w:rPr>
          <w:lang w:val="id-ID"/>
        </w:rPr>
        <w:t xml:space="preserve">  </w:t>
      </w:r>
      <w:r w:rsidR="00501020" w:rsidRPr="00923EA6">
        <w:t>Menyusun berita acara hasil asesmen lapangan dengan merujuk pada fokus penil</w:t>
      </w:r>
      <w:r w:rsidR="0089157F" w:rsidRPr="00923EA6">
        <w:t>aian seperti dirinci dalam Buku</w:t>
      </w:r>
      <w:r w:rsidR="0089157F" w:rsidRPr="00923EA6">
        <w:rPr>
          <w:lang w:val="id-ID"/>
        </w:rPr>
        <w:t xml:space="preserve"> </w:t>
      </w:r>
      <w:r w:rsidR="0089157F" w:rsidRPr="00923EA6">
        <w:t>V dan Buku</w:t>
      </w:r>
      <w:r w:rsidR="0089157F" w:rsidRPr="00923EA6">
        <w:rPr>
          <w:lang w:val="id-ID"/>
        </w:rPr>
        <w:t xml:space="preserve"> </w:t>
      </w:r>
      <w:r w:rsidR="00501020" w:rsidRPr="00923EA6">
        <w:t>VI, dan hal-hal lain yang dianggap penting.</w:t>
      </w:r>
    </w:p>
    <w:p w:rsidR="00501020" w:rsidRPr="00923EA6" w:rsidRDefault="00501020" w:rsidP="00E86CA5">
      <w:pPr>
        <w:pStyle w:val="BodyTextIndent3"/>
        <w:numPr>
          <w:ilvl w:val="1"/>
          <w:numId w:val="18"/>
        </w:numPr>
        <w:spacing w:line="240" w:lineRule="auto"/>
        <w:ind w:left="1418" w:hanging="709"/>
        <w:rPr>
          <w:lang w:val="nb-NO"/>
        </w:rPr>
      </w:pPr>
      <w:r w:rsidRPr="00923EA6">
        <w:rPr>
          <w:lang w:val="nb-NO"/>
        </w:rPr>
        <w:t xml:space="preserve">Menyajikan dan mendiskusikan berita acara dengan pimpinan </w:t>
      </w:r>
      <w:r w:rsidRPr="00923EA6">
        <w:rPr>
          <w:lang w:val="id-ID"/>
        </w:rPr>
        <w:t xml:space="preserve">unit pengelola program studi dan pimpinan </w:t>
      </w:r>
      <w:r w:rsidRPr="00923EA6">
        <w:rPr>
          <w:lang w:val="nb-NO"/>
        </w:rPr>
        <w:t>program studi.</w:t>
      </w:r>
    </w:p>
    <w:p w:rsidR="00501020" w:rsidRPr="00923EA6" w:rsidRDefault="00501020" w:rsidP="00E86CA5">
      <w:pPr>
        <w:pStyle w:val="BodyTextIndent3"/>
        <w:numPr>
          <w:ilvl w:val="1"/>
          <w:numId w:val="18"/>
        </w:numPr>
        <w:spacing w:line="240" w:lineRule="auto"/>
        <w:ind w:left="1440" w:hanging="731"/>
        <w:rPr>
          <w:lang w:val="nb-NO"/>
        </w:rPr>
      </w:pPr>
      <w:r w:rsidRPr="00923EA6">
        <w:rPr>
          <w:lang w:val="nb-NO"/>
        </w:rPr>
        <w:t xml:space="preserve">Memperbaiki berita acara berdasarkan hasil diskusi dengan pimpinan  </w:t>
      </w:r>
      <w:r w:rsidRPr="00923EA6">
        <w:rPr>
          <w:lang w:val="id-ID"/>
        </w:rPr>
        <w:t xml:space="preserve">unit pengelola program studi dan pimpinan </w:t>
      </w:r>
      <w:r w:rsidRPr="00923EA6">
        <w:rPr>
          <w:lang w:val="nb-NO"/>
        </w:rPr>
        <w:t>program studi, jika diperlukan.</w:t>
      </w:r>
    </w:p>
    <w:p w:rsidR="00501020" w:rsidRPr="00923EA6" w:rsidRDefault="00501020" w:rsidP="00E86CA5">
      <w:pPr>
        <w:pStyle w:val="BodyTextIndent3"/>
        <w:numPr>
          <w:ilvl w:val="1"/>
          <w:numId w:val="18"/>
        </w:numPr>
        <w:spacing w:line="240" w:lineRule="auto"/>
        <w:ind w:left="1440" w:hanging="731"/>
        <w:rPr>
          <w:lang w:val="it-IT"/>
        </w:rPr>
      </w:pPr>
      <w:r w:rsidRPr="00923EA6">
        <w:rPr>
          <w:lang w:val="it-IT"/>
        </w:rPr>
        <w:t xml:space="preserve">Menandatangani berita acara yang telah disepakati bersama pimpinan </w:t>
      </w:r>
      <w:r w:rsidRPr="00923EA6">
        <w:rPr>
          <w:lang w:val="id-ID"/>
        </w:rPr>
        <w:t xml:space="preserve">unit pengelola program studi dan pimpinan </w:t>
      </w:r>
      <w:r w:rsidRPr="00923EA6">
        <w:rPr>
          <w:lang w:val="it-IT"/>
        </w:rPr>
        <w:t>program studi.</w:t>
      </w:r>
    </w:p>
    <w:p w:rsidR="00501020" w:rsidRPr="00923EA6" w:rsidRDefault="00501020" w:rsidP="00E86CA5">
      <w:pPr>
        <w:pStyle w:val="BodyTextIndent3"/>
        <w:numPr>
          <w:ilvl w:val="1"/>
          <w:numId w:val="18"/>
        </w:numPr>
        <w:spacing w:line="240" w:lineRule="auto"/>
        <w:ind w:left="1440" w:hanging="731"/>
        <w:rPr>
          <w:lang w:val="it-IT"/>
        </w:rPr>
      </w:pPr>
      <w:r w:rsidRPr="00923EA6">
        <w:rPr>
          <w:lang w:val="it-IT"/>
        </w:rPr>
        <w:t>Menyerahkan berita acara dan seluruh hasil penilaian kepada BAN-PT, selambat-lambatnya satu minggu setelah asesmen lapangan di  program studi.</w:t>
      </w:r>
    </w:p>
    <w:p w:rsidR="00501020" w:rsidRPr="00923EA6" w:rsidRDefault="00501020" w:rsidP="00501020">
      <w:pPr>
        <w:spacing w:line="240" w:lineRule="auto"/>
        <w:ind w:left="360"/>
        <w:rPr>
          <w:b/>
          <w:bCs/>
          <w:lang w:val="it-IT"/>
        </w:rPr>
      </w:pPr>
    </w:p>
    <w:p w:rsidR="00501020" w:rsidRPr="00923EA6" w:rsidRDefault="00501020" w:rsidP="00501020">
      <w:pPr>
        <w:numPr>
          <w:ilvl w:val="0"/>
          <w:numId w:val="9"/>
        </w:numPr>
        <w:spacing w:line="240" w:lineRule="auto"/>
        <w:rPr>
          <w:b/>
          <w:bCs/>
        </w:rPr>
      </w:pPr>
      <w:r w:rsidRPr="00923EA6">
        <w:rPr>
          <w:b/>
          <w:bCs/>
        </w:rPr>
        <w:t>BAN-PT</w:t>
      </w:r>
    </w:p>
    <w:p w:rsidR="00501020" w:rsidRPr="00923EA6" w:rsidRDefault="00501020" w:rsidP="00501020">
      <w:pPr>
        <w:numPr>
          <w:ilvl w:val="0"/>
          <w:numId w:val="13"/>
        </w:numPr>
        <w:tabs>
          <w:tab w:val="clear" w:pos="1789"/>
          <w:tab w:val="left" w:pos="1260"/>
        </w:tabs>
        <w:spacing w:line="240" w:lineRule="auto"/>
        <w:ind w:left="1260" w:hanging="540"/>
        <w:rPr>
          <w:lang w:val="nb-NO"/>
        </w:rPr>
      </w:pPr>
      <w:r w:rsidRPr="00923EA6">
        <w:rPr>
          <w:lang w:val="nb-NO"/>
        </w:rPr>
        <w:t xml:space="preserve">Menerima laporan hasil </w:t>
      </w:r>
      <w:r w:rsidRPr="00923EA6">
        <w:rPr>
          <w:iCs/>
          <w:lang w:val="nb-NO"/>
        </w:rPr>
        <w:t>asesmen lapangan</w:t>
      </w:r>
      <w:r w:rsidRPr="00923EA6">
        <w:rPr>
          <w:i/>
          <w:iCs/>
          <w:lang w:val="nb-NO"/>
        </w:rPr>
        <w:t xml:space="preserve"> </w:t>
      </w:r>
      <w:r w:rsidRPr="00923EA6">
        <w:rPr>
          <w:lang w:val="nb-NO"/>
        </w:rPr>
        <w:t xml:space="preserve">dari </w:t>
      </w:r>
      <w:r w:rsidR="00E61B64" w:rsidRPr="00923EA6">
        <w:rPr>
          <w:lang w:val="nb-NO"/>
        </w:rPr>
        <w:t>Tim Asesor</w:t>
      </w:r>
      <w:r w:rsidRPr="00923EA6">
        <w:rPr>
          <w:lang w:val="nb-NO"/>
        </w:rPr>
        <w:t xml:space="preserve"> dan selanjutnya melakukan proses perhitungan skor akreditasi.</w:t>
      </w:r>
    </w:p>
    <w:p w:rsidR="00501020" w:rsidRPr="00923EA6" w:rsidRDefault="00501020" w:rsidP="00501020">
      <w:pPr>
        <w:numPr>
          <w:ilvl w:val="0"/>
          <w:numId w:val="13"/>
        </w:numPr>
        <w:tabs>
          <w:tab w:val="clear" w:pos="1789"/>
          <w:tab w:val="left" w:pos="1260"/>
        </w:tabs>
        <w:spacing w:line="240" w:lineRule="auto"/>
        <w:ind w:left="1260" w:hanging="540"/>
        <w:rPr>
          <w:lang w:val="fi-FI"/>
        </w:rPr>
      </w:pPr>
      <w:r w:rsidRPr="00923EA6">
        <w:rPr>
          <w:lang w:val="fi-FI"/>
        </w:rPr>
        <w:t xml:space="preserve">Melakukan validasi hasil </w:t>
      </w:r>
      <w:r w:rsidRPr="00923EA6">
        <w:rPr>
          <w:iCs/>
          <w:lang w:val="fi-FI"/>
        </w:rPr>
        <w:t>asesmen</w:t>
      </w:r>
      <w:r w:rsidRPr="00923EA6">
        <w:rPr>
          <w:lang w:val="fi-FI"/>
        </w:rPr>
        <w:t xml:space="preserve"> akreditasi.</w:t>
      </w:r>
    </w:p>
    <w:p w:rsidR="00501020" w:rsidRPr="00923EA6" w:rsidRDefault="00501020" w:rsidP="00501020">
      <w:pPr>
        <w:numPr>
          <w:ilvl w:val="0"/>
          <w:numId w:val="13"/>
        </w:numPr>
        <w:tabs>
          <w:tab w:val="clear" w:pos="1789"/>
          <w:tab w:val="left" w:pos="1260"/>
        </w:tabs>
        <w:spacing w:line="240" w:lineRule="auto"/>
        <w:ind w:left="1260" w:hanging="540"/>
        <w:rPr>
          <w:lang w:val="nb-NO"/>
        </w:rPr>
      </w:pPr>
      <w:r w:rsidRPr="00923EA6">
        <w:rPr>
          <w:lang w:val="nb-NO"/>
        </w:rPr>
        <w:t>Apabila diperlukan, meminta klarifikasi dari asesor dan atau  program studi.</w:t>
      </w:r>
    </w:p>
    <w:p w:rsidR="00501020" w:rsidRPr="00923EA6" w:rsidRDefault="00501020" w:rsidP="00501020">
      <w:pPr>
        <w:spacing w:line="240" w:lineRule="auto"/>
        <w:ind w:left="993"/>
        <w:rPr>
          <w:lang w:val="id-ID"/>
        </w:rPr>
      </w:pPr>
    </w:p>
    <w:p w:rsidR="00E1336D" w:rsidRPr="00923EA6" w:rsidRDefault="00884891" w:rsidP="00E1336D">
      <w:pPr>
        <w:pStyle w:val="Heading1"/>
        <w:spacing w:line="240" w:lineRule="auto"/>
        <w:rPr>
          <w:sz w:val="24"/>
          <w:szCs w:val="24"/>
          <w:lang w:val="fr-FR"/>
        </w:rPr>
      </w:pPr>
      <w:r w:rsidRPr="00923EA6">
        <w:rPr>
          <w:sz w:val="24"/>
          <w:szCs w:val="24"/>
          <w:lang w:val="id-ID"/>
        </w:rPr>
        <w:br w:type="page"/>
      </w:r>
      <w:bookmarkStart w:id="7" w:name="_Toc222727313"/>
      <w:bookmarkStart w:id="8" w:name="_Toc204423608"/>
      <w:bookmarkStart w:id="9" w:name="_Toc222727316"/>
      <w:r w:rsidR="00E1336D" w:rsidRPr="00923EA6">
        <w:rPr>
          <w:sz w:val="24"/>
          <w:szCs w:val="24"/>
          <w:lang w:val="fr-FR"/>
        </w:rPr>
        <w:lastRenderedPageBreak/>
        <w:t>BAB III</w:t>
      </w:r>
    </w:p>
    <w:p w:rsidR="00E1336D" w:rsidRPr="00923EA6" w:rsidRDefault="00E1336D" w:rsidP="00E1336D">
      <w:pPr>
        <w:pStyle w:val="Heading1"/>
        <w:spacing w:line="240" w:lineRule="auto"/>
        <w:rPr>
          <w:sz w:val="24"/>
          <w:szCs w:val="24"/>
          <w:lang w:val="id-ID"/>
        </w:rPr>
      </w:pPr>
      <w:r w:rsidRPr="00923EA6">
        <w:rPr>
          <w:sz w:val="24"/>
          <w:szCs w:val="24"/>
          <w:lang w:val="id-ID"/>
        </w:rPr>
        <w:t>FOKUS ASESMEN LAPANGAN</w:t>
      </w:r>
      <w:bookmarkEnd w:id="7"/>
    </w:p>
    <w:p w:rsidR="00E1336D" w:rsidRPr="00923EA6" w:rsidRDefault="00E1336D" w:rsidP="00E1336D">
      <w:pPr>
        <w:spacing w:line="240" w:lineRule="auto"/>
        <w:rPr>
          <w:lang w:val="id-ID"/>
        </w:rPr>
      </w:pPr>
    </w:p>
    <w:p w:rsidR="00E1336D" w:rsidRPr="00923EA6" w:rsidRDefault="00E1336D" w:rsidP="00E1336D">
      <w:pPr>
        <w:pStyle w:val="BodyTextIndent3"/>
        <w:spacing w:line="240" w:lineRule="auto"/>
        <w:ind w:left="0"/>
        <w:rPr>
          <w:lang w:val="id-ID"/>
        </w:rPr>
      </w:pPr>
      <w:r w:rsidRPr="00923EA6">
        <w:rPr>
          <w:lang w:val="id-ID"/>
        </w:rPr>
        <w:t xml:space="preserve">Fokus evaluasi dan penilaian dalam asesmen lapangan yang dilakukan oleh </w:t>
      </w:r>
      <w:r w:rsidR="00E61B64" w:rsidRPr="00923EA6">
        <w:rPr>
          <w:lang w:val="id-ID"/>
        </w:rPr>
        <w:t>Tim Asesor</w:t>
      </w:r>
      <w:r w:rsidRPr="00923EA6">
        <w:rPr>
          <w:lang w:val="id-ID"/>
        </w:rPr>
        <w:t xml:space="preserve"> adalah standar dan elemen penilaian/deskriptor sesuai dengan bidang tugas  masing-masing, yaitu:</w:t>
      </w:r>
    </w:p>
    <w:p w:rsidR="00E1336D" w:rsidRPr="00923EA6" w:rsidRDefault="00E1336D" w:rsidP="00E86CA5">
      <w:pPr>
        <w:pStyle w:val="BodyTextIndent"/>
        <w:numPr>
          <w:ilvl w:val="0"/>
          <w:numId w:val="14"/>
        </w:numPr>
        <w:spacing w:line="240" w:lineRule="auto"/>
        <w:ind w:left="360"/>
        <w:rPr>
          <w:color w:val="000000"/>
          <w:lang w:val="id-ID"/>
        </w:rPr>
      </w:pPr>
      <w:r w:rsidRPr="00923EA6">
        <w:rPr>
          <w:color w:val="000000"/>
          <w:lang w:val="id-ID"/>
        </w:rPr>
        <w:t>Visi</w:t>
      </w:r>
      <w:r w:rsidRPr="00923EA6">
        <w:rPr>
          <w:color w:val="000000"/>
          <w:lang w:val="nb-NO"/>
        </w:rPr>
        <w:t>,</w:t>
      </w:r>
      <w:r w:rsidR="00272C02" w:rsidRPr="00923EA6">
        <w:rPr>
          <w:color w:val="000000"/>
          <w:lang w:val="id-ID"/>
        </w:rPr>
        <w:t xml:space="preserve"> </w:t>
      </w:r>
      <w:r w:rsidRPr="00923EA6">
        <w:rPr>
          <w:color w:val="000000"/>
          <w:lang w:val="nb-NO"/>
        </w:rPr>
        <w:t>misi, tujuan dan sasaran, serta strategi pencapaian</w:t>
      </w:r>
      <w:r w:rsidRPr="00923EA6">
        <w:rPr>
          <w:color w:val="000000"/>
          <w:lang w:val="id-ID"/>
        </w:rPr>
        <w:t xml:space="preserve"> </w:t>
      </w:r>
    </w:p>
    <w:p w:rsidR="00E1336D" w:rsidRPr="00923EA6" w:rsidRDefault="00E1336D" w:rsidP="00E1336D">
      <w:pPr>
        <w:pStyle w:val="BodyTextIndent"/>
        <w:spacing w:line="240" w:lineRule="auto"/>
        <w:ind w:left="360" w:hanging="360"/>
        <w:jc w:val="left"/>
        <w:rPr>
          <w:color w:val="000000"/>
          <w:lang w:val="nb-NO"/>
        </w:rPr>
      </w:pPr>
      <w:r w:rsidRPr="00923EA6">
        <w:rPr>
          <w:color w:val="000000"/>
          <w:lang w:val="id-ID"/>
        </w:rPr>
        <w:t>2.  Tata</w:t>
      </w:r>
      <w:r w:rsidRPr="00923EA6">
        <w:rPr>
          <w:color w:val="000000"/>
          <w:lang w:val="nb-NO"/>
        </w:rPr>
        <w:t xml:space="preserve"> </w:t>
      </w:r>
      <w:r w:rsidRPr="00923EA6">
        <w:rPr>
          <w:color w:val="000000"/>
          <w:lang w:val="id-ID"/>
        </w:rPr>
        <w:t>pamong</w:t>
      </w:r>
      <w:r w:rsidRPr="00923EA6">
        <w:rPr>
          <w:color w:val="000000"/>
          <w:lang w:val="nb-NO"/>
        </w:rPr>
        <w:t xml:space="preserve">, </w:t>
      </w:r>
      <w:r w:rsidRPr="00923EA6">
        <w:rPr>
          <w:color w:val="000000"/>
          <w:lang w:val="id-ID"/>
        </w:rPr>
        <w:t xml:space="preserve"> </w:t>
      </w:r>
      <w:r w:rsidRPr="00923EA6">
        <w:rPr>
          <w:color w:val="000000"/>
          <w:lang w:val="nb-NO"/>
        </w:rPr>
        <w:t>k</w:t>
      </w:r>
      <w:r w:rsidRPr="00923EA6">
        <w:rPr>
          <w:color w:val="000000"/>
          <w:lang w:val="id-ID"/>
        </w:rPr>
        <w:t>epemimpinan</w:t>
      </w:r>
      <w:r w:rsidRPr="00923EA6">
        <w:rPr>
          <w:color w:val="000000"/>
          <w:lang w:val="nb-NO"/>
        </w:rPr>
        <w:t>, sistem pengelolaan, dan penjaminan mutu</w:t>
      </w:r>
    </w:p>
    <w:p w:rsidR="00E1336D" w:rsidRPr="00923EA6" w:rsidRDefault="00E1336D" w:rsidP="00E1336D">
      <w:pPr>
        <w:pStyle w:val="BodyTextIndent"/>
        <w:spacing w:line="240" w:lineRule="auto"/>
        <w:ind w:left="360" w:hanging="360"/>
        <w:rPr>
          <w:color w:val="000000"/>
          <w:lang w:val="id-ID"/>
        </w:rPr>
      </w:pPr>
      <w:r w:rsidRPr="00923EA6">
        <w:rPr>
          <w:color w:val="000000"/>
          <w:lang w:val="id-ID"/>
        </w:rPr>
        <w:t xml:space="preserve">3.   </w:t>
      </w:r>
      <w:r w:rsidRPr="00923EA6">
        <w:rPr>
          <w:color w:val="000000"/>
        </w:rPr>
        <w:t>M</w:t>
      </w:r>
      <w:r w:rsidRPr="00923EA6">
        <w:rPr>
          <w:color w:val="000000"/>
          <w:lang w:val="id-ID"/>
        </w:rPr>
        <w:t xml:space="preserve">ahasiswa dan </w:t>
      </w:r>
      <w:r w:rsidRPr="00923EA6">
        <w:rPr>
          <w:color w:val="000000"/>
        </w:rPr>
        <w:t>l</w:t>
      </w:r>
      <w:r w:rsidRPr="00923EA6">
        <w:rPr>
          <w:color w:val="000000"/>
          <w:lang w:val="id-ID"/>
        </w:rPr>
        <w:t xml:space="preserve">ulusan </w:t>
      </w:r>
    </w:p>
    <w:p w:rsidR="00E1336D" w:rsidRPr="00923EA6" w:rsidRDefault="00E1336D" w:rsidP="00E1336D">
      <w:pPr>
        <w:pStyle w:val="BodyTextIndent"/>
        <w:spacing w:line="240" w:lineRule="auto"/>
        <w:ind w:left="360" w:hanging="360"/>
        <w:rPr>
          <w:color w:val="000000"/>
          <w:lang w:val="id-ID"/>
        </w:rPr>
      </w:pPr>
      <w:r w:rsidRPr="00923EA6">
        <w:rPr>
          <w:color w:val="000000"/>
          <w:lang w:val="id-ID"/>
        </w:rPr>
        <w:t xml:space="preserve">4.   Sumber daya manusia </w:t>
      </w:r>
    </w:p>
    <w:p w:rsidR="00E1336D" w:rsidRPr="00923EA6" w:rsidRDefault="00E1336D" w:rsidP="00E1336D">
      <w:pPr>
        <w:pStyle w:val="BodyTextIndent"/>
        <w:spacing w:line="240" w:lineRule="auto"/>
        <w:ind w:left="360" w:hanging="360"/>
        <w:jc w:val="left"/>
        <w:rPr>
          <w:color w:val="000000"/>
          <w:lang w:val="nb-NO"/>
        </w:rPr>
      </w:pPr>
      <w:r w:rsidRPr="00923EA6">
        <w:rPr>
          <w:color w:val="000000"/>
          <w:lang w:val="id-ID"/>
        </w:rPr>
        <w:t xml:space="preserve">5.   </w:t>
      </w:r>
      <w:r w:rsidRPr="00923EA6">
        <w:rPr>
          <w:color w:val="000000"/>
          <w:lang w:val="nb-NO"/>
        </w:rPr>
        <w:t>Kurikulum, pembelajaran, dan suasana akademik</w:t>
      </w:r>
    </w:p>
    <w:p w:rsidR="00E1336D" w:rsidRPr="00923EA6" w:rsidRDefault="00E1336D" w:rsidP="00E1336D">
      <w:pPr>
        <w:pStyle w:val="BodyTextIndent"/>
        <w:spacing w:line="240" w:lineRule="auto"/>
        <w:ind w:left="360" w:hanging="360"/>
        <w:jc w:val="left"/>
        <w:rPr>
          <w:color w:val="000000"/>
          <w:lang w:val="id-ID"/>
        </w:rPr>
      </w:pPr>
      <w:r w:rsidRPr="00923EA6">
        <w:rPr>
          <w:color w:val="000000"/>
          <w:lang w:val="id-ID"/>
        </w:rPr>
        <w:t xml:space="preserve">6.   </w:t>
      </w:r>
      <w:r w:rsidRPr="00923EA6">
        <w:rPr>
          <w:color w:val="000000"/>
          <w:lang w:val="nb-NO"/>
        </w:rPr>
        <w:t>Pembiayaan, sarana dan prasarana, serta sistem informasi</w:t>
      </w:r>
    </w:p>
    <w:p w:rsidR="00E1336D" w:rsidRPr="00923EA6" w:rsidRDefault="00E1336D" w:rsidP="00E1336D">
      <w:pPr>
        <w:pStyle w:val="BodyTextIndent"/>
        <w:spacing w:line="240" w:lineRule="auto"/>
        <w:ind w:left="360" w:hanging="360"/>
        <w:jc w:val="left"/>
        <w:rPr>
          <w:lang w:val="nb-NO"/>
        </w:rPr>
      </w:pPr>
      <w:r w:rsidRPr="00923EA6">
        <w:rPr>
          <w:color w:val="000000"/>
          <w:lang w:val="id-ID"/>
        </w:rPr>
        <w:t xml:space="preserve">7.   </w:t>
      </w:r>
      <w:r w:rsidRPr="00923EA6">
        <w:rPr>
          <w:color w:val="000000"/>
          <w:lang w:val="nb-NO"/>
        </w:rPr>
        <w:t>Penelitian</w:t>
      </w:r>
      <w:r w:rsidR="00272C02" w:rsidRPr="00923EA6">
        <w:rPr>
          <w:color w:val="000000"/>
          <w:lang w:val="id-ID"/>
        </w:rPr>
        <w:t xml:space="preserve">, </w:t>
      </w:r>
      <w:r w:rsidRPr="00923EA6">
        <w:rPr>
          <w:color w:val="000000"/>
          <w:lang w:val="nb-NO"/>
        </w:rPr>
        <w:t xml:space="preserve"> pelayanan/pengabdian kepada masyarakat, dan kerjasama</w:t>
      </w:r>
    </w:p>
    <w:p w:rsidR="00E1336D" w:rsidRPr="00923EA6" w:rsidRDefault="00E1336D" w:rsidP="00E1336D">
      <w:pPr>
        <w:pStyle w:val="BodyTextIndent3"/>
        <w:spacing w:line="240" w:lineRule="auto"/>
        <w:ind w:left="0"/>
        <w:rPr>
          <w:lang w:val="nb-NO"/>
        </w:rPr>
      </w:pPr>
    </w:p>
    <w:p w:rsidR="00E1336D" w:rsidRPr="00923EA6" w:rsidRDefault="00E1336D" w:rsidP="00E1336D">
      <w:pPr>
        <w:pStyle w:val="BodyTextIndent3"/>
        <w:spacing w:line="240" w:lineRule="auto"/>
        <w:ind w:left="0"/>
        <w:rPr>
          <w:lang w:val="nb-NO"/>
        </w:rPr>
      </w:pPr>
      <w:r w:rsidRPr="00923EA6">
        <w:rPr>
          <w:lang w:val="nb-NO"/>
        </w:rPr>
        <w:t>Deskripsi dan rincian standar-standar itu adalah sebagai berikut.</w:t>
      </w:r>
    </w:p>
    <w:p w:rsidR="00E1336D" w:rsidRPr="00923EA6" w:rsidRDefault="00E1336D" w:rsidP="00E1336D">
      <w:pPr>
        <w:pStyle w:val="BodyTextIndent3"/>
        <w:spacing w:line="240" w:lineRule="auto"/>
        <w:ind w:left="0"/>
        <w:rPr>
          <w:lang w:val="nb-NO"/>
        </w:rPr>
      </w:pPr>
    </w:p>
    <w:bookmarkEnd w:id="8"/>
    <w:bookmarkEnd w:id="9"/>
    <w:p w:rsidR="00794AA4" w:rsidRPr="00923EA6" w:rsidRDefault="00794AA4" w:rsidP="00794AA4">
      <w:pPr>
        <w:pStyle w:val="Heading1"/>
        <w:spacing w:line="240" w:lineRule="auto"/>
        <w:ind w:left="1559" w:hanging="1559"/>
        <w:jc w:val="left"/>
        <w:rPr>
          <w:color w:val="000000"/>
          <w:sz w:val="24"/>
          <w:szCs w:val="24"/>
          <w:lang w:val="id-ID"/>
        </w:rPr>
      </w:pPr>
      <w:r w:rsidRPr="00923EA6">
        <w:rPr>
          <w:color w:val="000000"/>
          <w:sz w:val="24"/>
          <w:szCs w:val="24"/>
          <w:lang w:val="nb-NO"/>
        </w:rPr>
        <w:t>Standar 1. Visi, Misi, Tujuan dan Sasaran</w:t>
      </w:r>
      <w:r w:rsidRPr="00923EA6">
        <w:rPr>
          <w:color w:val="000000"/>
          <w:sz w:val="24"/>
          <w:szCs w:val="24"/>
          <w:lang w:val="id-ID"/>
        </w:rPr>
        <w:t>, serta Strategi Pencapaian</w:t>
      </w:r>
    </w:p>
    <w:p w:rsidR="00794AA4" w:rsidRPr="00923EA6" w:rsidRDefault="00794AA4" w:rsidP="00794AA4">
      <w:pPr>
        <w:pStyle w:val="Heading1"/>
        <w:spacing w:line="240" w:lineRule="auto"/>
        <w:ind w:left="1559" w:hanging="1559"/>
        <w:jc w:val="left"/>
        <w:rPr>
          <w:color w:val="000000"/>
          <w:sz w:val="24"/>
          <w:szCs w:val="24"/>
          <w:lang w:val="nb-NO"/>
        </w:rPr>
      </w:pPr>
      <w:r w:rsidRPr="00923EA6">
        <w:rPr>
          <w:color w:val="000000"/>
          <w:sz w:val="24"/>
          <w:szCs w:val="24"/>
          <w:lang w:val="nb-NO"/>
        </w:rPr>
        <w:tab/>
      </w:r>
    </w:p>
    <w:p w:rsidR="00794AA4" w:rsidRPr="00923EA6" w:rsidRDefault="00794AA4" w:rsidP="00794AA4">
      <w:pPr>
        <w:spacing w:line="240" w:lineRule="auto"/>
        <w:rPr>
          <w:color w:val="0D0D0D"/>
          <w:lang w:val="id-ID"/>
        </w:rPr>
      </w:pPr>
      <w:r w:rsidRPr="00923EA6">
        <w:rPr>
          <w:color w:val="0D0D0D"/>
          <w:lang w:val="id-ID"/>
        </w:rPr>
        <w:t xml:space="preserve">Standar ini adalah acuan keunggulan mutu penyelenggaraan dan strategi </w:t>
      </w:r>
      <w:r w:rsidRPr="00923EA6">
        <w:rPr>
          <w:color w:val="0D0D0D"/>
          <w:lang w:val="it-IT"/>
        </w:rPr>
        <w:t xml:space="preserve">program studi </w:t>
      </w:r>
      <w:r w:rsidRPr="00923EA6">
        <w:rPr>
          <w:color w:val="0D0D0D"/>
          <w:lang w:val="id-ID"/>
        </w:rPr>
        <w:t xml:space="preserve">untuk meraih </w:t>
      </w:r>
      <w:r w:rsidRPr="00923EA6">
        <w:rPr>
          <w:color w:val="0D0D0D"/>
          <w:lang w:val="it-IT"/>
        </w:rPr>
        <w:t xml:space="preserve">cita-cita di </w:t>
      </w:r>
      <w:r w:rsidRPr="00923EA6">
        <w:rPr>
          <w:color w:val="0D0D0D"/>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794AA4" w:rsidRPr="00923EA6" w:rsidRDefault="00794AA4" w:rsidP="00794AA4">
      <w:pPr>
        <w:spacing w:line="240" w:lineRule="auto"/>
        <w:rPr>
          <w:color w:val="0D0D0D"/>
          <w:lang w:val="id-ID"/>
        </w:rPr>
      </w:pPr>
    </w:p>
    <w:p w:rsidR="00794AA4" w:rsidRPr="00923EA6" w:rsidRDefault="00794AA4" w:rsidP="00794AA4">
      <w:pPr>
        <w:spacing w:line="240" w:lineRule="auto"/>
        <w:rPr>
          <w:color w:val="0D0D0D"/>
          <w:lang w:val="id-ID"/>
        </w:rPr>
      </w:pPr>
      <w:r w:rsidRPr="00923EA6">
        <w:rPr>
          <w:color w:val="0D0D0D"/>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923EA6">
        <w:rPr>
          <w:i/>
          <w:color w:val="0D0D0D"/>
          <w:lang w:val="id-ID"/>
        </w:rPr>
        <w:t>platitude</w:t>
      </w:r>
      <w:r w:rsidRPr="00923EA6">
        <w:rPr>
          <w:color w:val="0D0D0D"/>
          <w:lang w:val="id-ID"/>
        </w:rPr>
        <w:t xml:space="preserve">). </w:t>
      </w:r>
    </w:p>
    <w:p w:rsidR="00794AA4" w:rsidRPr="00923EA6" w:rsidRDefault="00794AA4" w:rsidP="00794AA4">
      <w:pPr>
        <w:spacing w:line="240" w:lineRule="auto"/>
        <w:rPr>
          <w:color w:val="0D0D0D"/>
          <w:lang w:val="id-ID"/>
        </w:rPr>
      </w:pPr>
    </w:p>
    <w:p w:rsidR="00794AA4" w:rsidRPr="00923EA6" w:rsidRDefault="00794AA4" w:rsidP="00794AA4">
      <w:pPr>
        <w:spacing w:line="240" w:lineRule="auto"/>
        <w:rPr>
          <w:color w:val="0D0D0D"/>
          <w:lang w:val="id-ID"/>
        </w:rPr>
      </w:pPr>
      <w:r w:rsidRPr="00923EA6">
        <w:rPr>
          <w:color w:val="0D0D0D"/>
          <w:lang w:val="id-ID"/>
        </w:rPr>
        <w:t>Keberhasilan pelaksanaan misi menjadi cerminan pe</w:t>
      </w:r>
      <w:r w:rsidRPr="00923EA6">
        <w:rPr>
          <w:color w:val="0D0D0D"/>
          <w:lang w:val="fi-FI"/>
        </w:rPr>
        <w:t>r</w:t>
      </w:r>
      <w:r w:rsidRPr="00923EA6">
        <w:rPr>
          <w:color w:val="0D0D0D"/>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rsidR="00794AA4" w:rsidRPr="00923EA6" w:rsidRDefault="00794AA4" w:rsidP="00794AA4">
      <w:pPr>
        <w:spacing w:line="240" w:lineRule="auto"/>
        <w:rPr>
          <w:color w:val="0D0D0D"/>
          <w:lang w:val="id-ID"/>
        </w:rPr>
      </w:pPr>
    </w:p>
    <w:p w:rsidR="00794AA4" w:rsidRPr="00923EA6" w:rsidRDefault="00794AA4" w:rsidP="00794AA4">
      <w:pPr>
        <w:spacing w:line="240" w:lineRule="auto"/>
        <w:rPr>
          <w:color w:val="0D0D0D"/>
          <w:lang w:val="id-ID"/>
        </w:rPr>
      </w:pPr>
    </w:p>
    <w:p w:rsidR="00794AA4" w:rsidRPr="00923EA6" w:rsidRDefault="00794AA4" w:rsidP="00794AA4">
      <w:pPr>
        <w:spacing w:line="240" w:lineRule="auto"/>
        <w:rPr>
          <w:b/>
          <w:bCs/>
          <w:color w:val="0D0D0D"/>
          <w:lang w:val="id-ID"/>
        </w:rPr>
      </w:pPr>
      <w:r w:rsidRPr="00923EA6">
        <w:rPr>
          <w:b/>
          <w:bCs/>
          <w:color w:val="0D0D0D"/>
          <w:lang w:val="id-ID"/>
        </w:rPr>
        <w:t>Deskripsi</w:t>
      </w:r>
    </w:p>
    <w:p w:rsidR="00794AA4" w:rsidRPr="00923EA6" w:rsidRDefault="00794AA4" w:rsidP="00794AA4">
      <w:pPr>
        <w:spacing w:line="240" w:lineRule="auto"/>
        <w:ind w:left="567"/>
        <w:rPr>
          <w:color w:val="0D0D0D"/>
          <w:lang w:val="nb-NO"/>
        </w:rPr>
      </w:pPr>
    </w:p>
    <w:p w:rsidR="00794AA4" w:rsidRPr="00923EA6" w:rsidRDefault="00794AA4" w:rsidP="00794AA4">
      <w:pPr>
        <w:spacing w:line="240" w:lineRule="auto"/>
        <w:rPr>
          <w:dstrike/>
          <w:color w:val="0D0D0D"/>
          <w:lang w:val="id-ID"/>
        </w:rPr>
      </w:pPr>
      <w:r w:rsidRPr="00923EA6">
        <w:rPr>
          <w:color w:val="0D0D0D"/>
          <w:lang w:val="id-ID"/>
        </w:rPr>
        <w:t xml:space="preserve">Program studi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w:t>
      </w:r>
      <w:r w:rsidRPr="00923EA6">
        <w:rPr>
          <w:color w:val="0D0D0D"/>
          <w:lang w:val="id-ID"/>
        </w:rPr>
        <w:lastRenderedPageBreak/>
        <w:t>internal maupun eksternal; b) asumsi;  dan c) kondisi lingkungan yang didefinisikan dengan kaidah yang baik dan benar, konsisten dengan visi perguruan tingginya.</w:t>
      </w:r>
      <w:r w:rsidRPr="00923EA6">
        <w:rPr>
          <w:dstrike/>
          <w:color w:val="0D0D0D"/>
          <w:lang w:val="id-ID"/>
        </w:rPr>
        <w:t xml:space="preserve"> </w:t>
      </w:r>
    </w:p>
    <w:p w:rsidR="00794AA4" w:rsidRPr="00923EA6" w:rsidRDefault="00794AA4" w:rsidP="00794AA4">
      <w:pPr>
        <w:spacing w:line="240" w:lineRule="auto"/>
        <w:rPr>
          <w:color w:val="0D0D0D"/>
          <w:lang w:val="id-ID"/>
        </w:rPr>
      </w:pPr>
    </w:p>
    <w:p w:rsidR="00794AA4" w:rsidRPr="00923EA6" w:rsidRDefault="00794AA4" w:rsidP="00794AA4">
      <w:pPr>
        <w:spacing w:line="240" w:lineRule="auto"/>
        <w:rPr>
          <w:color w:val="0D0D0D"/>
          <w:lang w:val="id-ID"/>
        </w:rPr>
      </w:pPr>
      <w:r w:rsidRPr="00923EA6">
        <w:rPr>
          <w:color w:val="0D0D0D"/>
          <w:lang w:val="id-ID"/>
        </w:rPr>
        <w:t xml:space="preserve">Untuk mewujudkan visi tersebut, misi program studi dinyatakan secara spesifik mengenai apa yang dilaksanakan. Misi program studi adalah tridharma perguruan tinggi (pendidikan, penelitian, dan pelayanan/pengabdian kepada masyarakat). Keterlaksanaan misi yang diartikulasikan harus merupakan upaya mewujudkan visi program studi. </w:t>
      </w:r>
    </w:p>
    <w:p w:rsidR="00794AA4" w:rsidRPr="00923EA6" w:rsidRDefault="00794AA4" w:rsidP="00794AA4">
      <w:pPr>
        <w:spacing w:line="240" w:lineRule="auto"/>
        <w:rPr>
          <w:color w:val="0D0D0D"/>
          <w:lang w:val="nb-NO"/>
        </w:rPr>
      </w:pPr>
    </w:p>
    <w:p w:rsidR="00794AA4" w:rsidRPr="00923EA6" w:rsidRDefault="00794AA4" w:rsidP="00794AA4">
      <w:pPr>
        <w:spacing w:line="240" w:lineRule="auto"/>
        <w:rPr>
          <w:color w:val="0D0D0D"/>
          <w:lang w:val="id-ID"/>
        </w:rPr>
      </w:pPr>
      <w:r w:rsidRPr="00923EA6">
        <w:rPr>
          <w:color w:val="0D0D0D"/>
          <w:lang w:val="id-ID"/>
        </w:rPr>
        <w:t>Program studi</w:t>
      </w:r>
      <w:r w:rsidRPr="00923EA6">
        <w:rPr>
          <w:color w:val="0D0D0D"/>
          <w:lang w:val="nb-NO"/>
        </w:rPr>
        <w:t xml:space="preserve"> </w:t>
      </w:r>
      <w:r w:rsidRPr="00923EA6">
        <w:rPr>
          <w:color w:val="0D0D0D"/>
          <w:lang w:val="id-ID"/>
        </w:rPr>
        <w:t>memiliki tujuan dan sasaran dengan rumusan yang jelas, spesifik, dapat diukur ketercapaiannya dalam kurun waktu yang ditentukan, relevan dengan visi dan misinya.</w:t>
      </w:r>
      <w:r w:rsidRPr="00923EA6">
        <w:rPr>
          <w:color w:val="0D0D0D"/>
          <w:lang w:val="nb-NO"/>
        </w:rPr>
        <w:t xml:space="preserve"> </w:t>
      </w:r>
      <w:r w:rsidRPr="00923EA6">
        <w:rPr>
          <w:color w:val="0D0D0D"/>
          <w:lang w:val="id-ID"/>
        </w:rPr>
        <w:t xml:space="preserve">Tujuan dan sasaran tersebut di atas direfleksikan dalam bentuk </w:t>
      </w:r>
      <w:r w:rsidRPr="00923EA6">
        <w:rPr>
          <w:color w:val="0D0D0D"/>
          <w:lang w:val="nb-NO"/>
        </w:rPr>
        <w:t>keluaran dan hasil (</w:t>
      </w:r>
      <w:r w:rsidRPr="00923EA6">
        <w:rPr>
          <w:i/>
          <w:color w:val="0D0D0D"/>
          <w:lang w:val="nb-NO"/>
        </w:rPr>
        <w:t>output</w:t>
      </w:r>
      <w:r w:rsidRPr="00923EA6">
        <w:rPr>
          <w:color w:val="0D0D0D"/>
          <w:lang w:val="nb-NO"/>
        </w:rPr>
        <w:t xml:space="preserve"> dan </w:t>
      </w:r>
      <w:r w:rsidRPr="00923EA6">
        <w:rPr>
          <w:i/>
          <w:iCs/>
          <w:color w:val="0D0D0D"/>
          <w:lang w:val="id-ID"/>
        </w:rPr>
        <w:t>outcome</w:t>
      </w:r>
      <w:r w:rsidRPr="00923EA6">
        <w:rPr>
          <w:iCs/>
          <w:color w:val="0D0D0D"/>
          <w:lang w:val="nb-NO"/>
        </w:rPr>
        <w:t>)</w:t>
      </w:r>
      <w:r w:rsidRPr="00923EA6">
        <w:rPr>
          <w:color w:val="0D0D0D"/>
          <w:lang w:val="id-ID"/>
        </w:rPr>
        <w:t xml:space="preserve"> program studi (lulusan, hasil penelitian dan pelayanan</w:t>
      </w:r>
      <w:r w:rsidRPr="00923EA6">
        <w:rPr>
          <w:color w:val="0D0D0D"/>
          <w:lang w:val="nb-NO"/>
        </w:rPr>
        <w:t>/pengabdian kepada</w:t>
      </w:r>
      <w:r w:rsidRPr="00923EA6">
        <w:rPr>
          <w:color w:val="0D0D0D"/>
          <w:lang w:val="id-ID"/>
        </w:rPr>
        <w:t xml:space="preserve"> masyarakat). Pernyataan-pernyataan tersebut diketahui, dipahami dan menjadi milik bersama seluruh komponen pengelola program studi dan institusi, serta diwujudkan melalui strategi-strategi dan kegiatan terjadwal di program studi.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studi. Strategi pencapaian sasaran yang baik ditunjukkan dengan bukti tertulis dan fakta di lapangan. </w:t>
      </w:r>
    </w:p>
    <w:p w:rsidR="00794AA4" w:rsidRPr="00923EA6" w:rsidRDefault="00794AA4" w:rsidP="00794AA4">
      <w:pPr>
        <w:spacing w:line="240" w:lineRule="auto"/>
        <w:ind w:left="567"/>
        <w:rPr>
          <w:color w:val="0D0D0D"/>
          <w:lang w:val="id-ID"/>
        </w:rPr>
      </w:pPr>
    </w:p>
    <w:p w:rsidR="00794AA4" w:rsidRPr="00923EA6" w:rsidRDefault="00794AA4" w:rsidP="00794AA4">
      <w:pPr>
        <w:spacing w:line="240" w:lineRule="auto"/>
        <w:rPr>
          <w:b/>
          <w:bCs/>
          <w:color w:val="0D0D0D"/>
        </w:rPr>
      </w:pPr>
      <w:r w:rsidRPr="00923EA6">
        <w:rPr>
          <w:b/>
          <w:bCs/>
          <w:color w:val="0D0D0D"/>
          <w:lang w:val="fi-FI"/>
        </w:rPr>
        <w:t xml:space="preserve">Deskriptor </w:t>
      </w:r>
      <w:r w:rsidR="00E42289">
        <w:rPr>
          <w:b/>
          <w:bCs/>
          <w:color w:val="0D0D0D"/>
          <w:lang w:val="fi-FI"/>
        </w:rPr>
        <w:t>E</w:t>
      </w:r>
      <w:r w:rsidRPr="00923EA6">
        <w:rPr>
          <w:b/>
          <w:bCs/>
          <w:color w:val="0D0D0D"/>
          <w:lang w:val="fi-FI"/>
        </w:rPr>
        <w:t xml:space="preserve">lemen </w:t>
      </w:r>
      <w:r w:rsidR="00E42289">
        <w:rPr>
          <w:b/>
          <w:bCs/>
          <w:color w:val="0D0D0D"/>
          <w:lang w:val="fi-FI"/>
        </w:rPr>
        <w:t>P</w:t>
      </w:r>
      <w:r w:rsidRPr="00923EA6">
        <w:rPr>
          <w:b/>
          <w:bCs/>
          <w:color w:val="0D0D0D"/>
          <w:lang w:val="fi-FI"/>
        </w:rPr>
        <w:t>enilaian</w:t>
      </w:r>
      <w:r w:rsidRPr="00923EA6">
        <w:rPr>
          <w:b/>
          <w:bCs/>
          <w:color w:val="0D0D0D"/>
          <w:lang w:val="id-ID"/>
        </w:rPr>
        <w:t>:</w:t>
      </w:r>
    </w:p>
    <w:p w:rsidR="00794AA4" w:rsidRPr="00923EA6" w:rsidRDefault="00794AA4" w:rsidP="00794AA4">
      <w:pPr>
        <w:spacing w:line="240" w:lineRule="auto"/>
        <w:rPr>
          <w:b/>
          <w:bCs/>
          <w:color w:val="0D0D0D"/>
        </w:rPr>
      </w:pPr>
    </w:p>
    <w:p w:rsidR="00794AA4" w:rsidRPr="00923EA6" w:rsidRDefault="00794AA4" w:rsidP="00794AA4">
      <w:pPr>
        <w:numPr>
          <w:ilvl w:val="1"/>
          <w:numId w:val="19"/>
        </w:numPr>
        <w:spacing w:line="240" w:lineRule="auto"/>
        <w:ind w:left="567" w:hanging="567"/>
        <w:rPr>
          <w:color w:val="0D0D0D"/>
          <w:lang w:val="nb-NO"/>
        </w:rPr>
      </w:pPr>
      <w:r w:rsidRPr="00923EA6">
        <w:rPr>
          <w:color w:val="000000"/>
          <w:lang w:val="nb-NO"/>
        </w:rPr>
        <w:t>Kejelasan, kerealistikan, dan keterkaitan antar visi, misi, tujuan, sasaran program studi, dan pemangku kepentingan yang terlibat.</w:t>
      </w:r>
      <w:r w:rsidRPr="00923EA6">
        <w:rPr>
          <w:color w:val="000000"/>
          <w:lang w:val="id-ID"/>
        </w:rPr>
        <w:t xml:space="preserve"> </w:t>
      </w:r>
      <w:r w:rsidRPr="00923EA6">
        <w:rPr>
          <w:color w:val="0D0D0D"/>
          <w:lang w:val="nb-NO"/>
        </w:rPr>
        <w:t>Strategi pencapaian sasaran dengan rentang waktu yang jelas dan didukung oleh dokumen.</w:t>
      </w:r>
    </w:p>
    <w:p w:rsidR="00794AA4" w:rsidRPr="00923EA6" w:rsidRDefault="00E04D48" w:rsidP="00794AA4">
      <w:pPr>
        <w:spacing w:line="240" w:lineRule="auto"/>
        <w:ind w:left="567" w:hanging="567"/>
        <w:rPr>
          <w:bCs/>
          <w:color w:val="0D0D0D"/>
          <w:lang w:val="nb-NO"/>
        </w:rPr>
      </w:pPr>
      <w:r w:rsidRPr="00923EA6">
        <w:rPr>
          <w:color w:val="000000"/>
          <w:lang w:val="id-ID"/>
        </w:rPr>
        <w:t xml:space="preserve">1.2 </w:t>
      </w:r>
      <w:r w:rsidRPr="00923EA6">
        <w:rPr>
          <w:color w:val="000000"/>
          <w:lang w:val="id-ID"/>
        </w:rPr>
        <w:tab/>
      </w:r>
      <w:r w:rsidR="00794AA4" w:rsidRPr="00923EA6">
        <w:rPr>
          <w:color w:val="000000"/>
          <w:lang w:val="nb-NO"/>
        </w:rPr>
        <w:t xml:space="preserve">Pemahaman </w:t>
      </w:r>
      <w:r w:rsidR="00794AA4" w:rsidRPr="00923EA6">
        <w:rPr>
          <w:lang w:val="nb-NO"/>
        </w:rPr>
        <w:t>visi, misi, tujuan, dan sasaran program studi oleh seluruh pemangku kepentingan internal (</w:t>
      </w:r>
      <w:r w:rsidR="00794AA4" w:rsidRPr="00923EA6">
        <w:rPr>
          <w:i/>
          <w:iCs/>
          <w:lang w:val="nb-NO"/>
        </w:rPr>
        <w:t>internal</w:t>
      </w:r>
      <w:r w:rsidR="00794AA4" w:rsidRPr="00923EA6">
        <w:rPr>
          <w:lang w:val="nb-NO"/>
        </w:rPr>
        <w:t xml:space="preserve"> </w:t>
      </w:r>
      <w:r w:rsidR="00794AA4" w:rsidRPr="00923EA6">
        <w:rPr>
          <w:i/>
          <w:iCs/>
          <w:lang w:val="nb-NO"/>
        </w:rPr>
        <w:t>stakeholders</w:t>
      </w:r>
      <w:r w:rsidR="00794AA4" w:rsidRPr="00923EA6">
        <w:rPr>
          <w:lang w:val="nb-NO"/>
        </w:rPr>
        <w:t>): sivitas akademika (dosen dan mahasiswa) dan tenaga kependidikan.</w:t>
      </w:r>
    </w:p>
    <w:p w:rsidR="00794AA4" w:rsidRPr="00923EA6" w:rsidRDefault="00794AA4" w:rsidP="00794AA4">
      <w:pPr>
        <w:spacing w:line="240" w:lineRule="auto"/>
        <w:rPr>
          <w:lang w:val="nb-NO"/>
        </w:rPr>
      </w:pPr>
    </w:p>
    <w:p w:rsidR="00794AA4" w:rsidRPr="00923EA6" w:rsidRDefault="00794AA4" w:rsidP="00794AA4">
      <w:pPr>
        <w:pStyle w:val="Heading1"/>
        <w:spacing w:line="240" w:lineRule="auto"/>
        <w:rPr>
          <w:color w:val="0D0D0D"/>
          <w:sz w:val="24"/>
          <w:szCs w:val="24"/>
          <w:lang w:val="nb-NO"/>
        </w:rPr>
      </w:pPr>
    </w:p>
    <w:p w:rsidR="00794AA4" w:rsidRPr="00923EA6" w:rsidRDefault="00794AA4" w:rsidP="00794AA4">
      <w:pPr>
        <w:pStyle w:val="Heading1"/>
        <w:spacing w:line="240" w:lineRule="auto"/>
        <w:jc w:val="both"/>
        <w:rPr>
          <w:color w:val="0D0D0D"/>
          <w:sz w:val="24"/>
          <w:szCs w:val="24"/>
          <w:lang w:val="id-ID"/>
        </w:rPr>
      </w:pPr>
      <w:r w:rsidRPr="00923EA6">
        <w:rPr>
          <w:color w:val="0D0D0D"/>
          <w:sz w:val="24"/>
          <w:szCs w:val="24"/>
          <w:lang w:val="id-ID"/>
        </w:rPr>
        <w:t>Standar 2.  Tata Pamong,   Kepemimpinan,  Sistem  Pengelolaan,   dan</w:t>
      </w:r>
    </w:p>
    <w:p w:rsidR="00794AA4" w:rsidRPr="00923EA6" w:rsidRDefault="00794AA4" w:rsidP="00794AA4">
      <w:pPr>
        <w:pStyle w:val="Heading1"/>
        <w:spacing w:line="240" w:lineRule="auto"/>
        <w:jc w:val="left"/>
        <w:rPr>
          <w:bCs w:val="0"/>
          <w:color w:val="0D0D0D"/>
          <w:sz w:val="24"/>
          <w:szCs w:val="24"/>
          <w:lang w:val="id-ID"/>
        </w:rPr>
      </w:pPr>
      <w:bookmarkStart w:id="10" w:name="_Toc204423607"/>
      <w:r w:rsidRPr="00923EA6">
        <w:rPr>
          <w:color w:val="0D0D0D"/>
          <w:sz w:val="24"/>
          <w:szCs w:val="24"/>
          <w:lang w:val="id-ID"/>
        </w:rPr>
        <w:t xml:space="preserve">                    Penjaminan M</w:t>
      </w:r>
      <w:bookmarkEnd w:id="10"/>
      <w:r w:rsidRPr="00923EA6">
        <w:rPr>
          <w:color w:val="0D0D0D"/>
          <w:sz w:val="24"/>
          <w:szCs w:val="24"/>
          <w:lang w:val="id-ID"/>
        </w:rPr>
        <w:t>utu</w:t>
      </w:r>
    </w:p>
    <w:p w:rsidR="00794AA4" w:rsidRPr="00923EA6" w:rsidRDefault="00794AA4" w:rsidP="00794AA4">
      <w:pPr>
        <w:spacing w:line="240" w:lineRule="auto"/>
        <w:rPr>
          <w:b/>
          <w:bCs/>
          <w:color w:val="0D0D0D"/>
          <w:lang w:val="id-ID"/>
        </w:rPr>
      </w:pPr>
    </w:p>
    <w:p w:rsidR="00794AA4" w:rsidRPr="00923EA6" w:rsidRDefault="00794AA4" w:rsidP="00794AA4">
      <w:pPr>
        <w:spacing w:line="240" w:lineRule="auto"/>
        <w:rPr>
          <w:bCs/>
          <w:color w:val="0D0D0D"/>
        </w:rPr>
      </w:pPr>
      <w:r w:rsidRPr="00923EA6">
        <w:rPr>
          <w:bCs/>
          <w:color w:val="0D0D0D"/>
          <w:lang w:val="id-ID"/>
        </w:rPr>
        <w:t>Standar ini adalah acuan keunggulan mutu tata pamong, kepemimpinan, sistem pengelolaan, dan penjaminan mutu program studi sebagai satu kesatuan yang terintegrasi sebagai kunci penting bagi keberhasilan program dalam menjalankan misi pokoknya: pendidikan, p</w:t>
      </w:r>
      <w:r w:rsidR="000E4BF1">
        <w:rPr>
          <w:bCs/>
          <w:color w:val="0D0D0D"/>
          <w:lang w:val="id-ID"/>
        </w:rPr>
        <w:t>enelitian, dan pelayanan/</w:t>
      </w:r>
      <w:r w:rsidRPr="00923EA6">
        <w:rPr>
          <w:bCs/>
          <w:color w:val="0D0D0D"/>
          <w:lang w:val="id-ID"/>
        </w:rPr>
        <w:t xml:space="preserve">pengabdian kepada masyarakat. </w:t>
      </w:r>
    </w:p>
    <w:p w:rsidR="00794AA4" w:rsidRPr="00923EA6" w:rsidRDefault="00794AA4" w:rsidP="00794AA4">
      <w:pPr>
        <w:spacing w:line="240" w:lineRule="auto"/>
        <w:rPr>
          <w:bCs/>
          <w:color w:val="0D0D0D"/>
        </w:rPr>
      </w:pPr>
    </w:p>
    <w:p w:rsidR="00794AA4" w:rsidRPr="00923EA6" w:rsidRDefault="00794AA4" w:rsidP="00794AA4">
      <w:pPr>
        <w:spacing w:line="240" w:lineRule="auto"/>
        <w:rPr>
          <w:bCs/>
          <w:color w:val="0D0D0D"/>
        </w:rPr>
      </w:pPr>
      <w:r w:rsidRPr="00923EA6">
        <w:rPr>
          <w:bCs/>
          <w:color w:val="0D0D0D"/>
          <w:lang w:val="id-ID"/>
        </w:rPr>
        <w:t xml:space="preserve">Tata pamong program studi harus mencerminkan pelaksanaan </w:t>
      </w:r>
      <w:r w:rsidRPr="00923EA6">
        <w:rPr>
          <w:bCs/>
          <w:i/>
          <w:color w:val="0D0D0D"/>
          <w:lang w:val="id-ID"/>
        </w:rPr>
        <w:t>good university governance</w:t>
      </w:r>
      <w:r w:rsidRPr="00923EA6">
        <w:rPr>
          <w:color w:val="0D0D0D"/>
          <w:lang w:val="id-ID"/>
        </w:rPr>
        <w:t xml:space="preserve"> dan mengakomodasi seluruh nilai, norma, struktur, peran, fungsi, dan aspirasi pemangku kepentingan program studi</w:t>
      </w:r>
      <w:r w:rsidRPr="00923EA6">
        <w:rPr>
          <w:bCs/>
          <w:color w:val="0D0D0D"/>
          <w:lang w:val="id-ID"/>
        </w:rPr>
        <w:t xml:space="preserve">. Kepemimpinan program studi harus secara efektif memberi arah, motivasi dan inspirasi untuk mewujudkan visi, melaksanakan misi, mencapai tujuan dan sasaran melalui strategi yang dikembangkan. </w:t>
      </w:r>
    </w:p>
    <w:p w:rsidR="00794AA4" w:rsidRPr="00923EA6" w:rsidRDefault="00794AA4" w:rsidP="00794AA4">
      <w:pPr>
        <w:spacing w:line="240" w:lineRule="auto"/>
        <w:rPr>
          <w:bCs/>
          <w:color w:val="0D0D0D"/>
        </w:rPr>
      </w:pPr>
    </w:p>
    <w:p w:rsidR="00794AA4" w:rsidRPr="00923EA6" w:rsidRDefault="00794AA4" w:rsidP="00794AA4">
      <w:pPr>
        <w:spacing w:line="240" w:lineRule="auto"/>
        <w:rPr>
          <w:bCs/>
          <w:color w:val="0D0D0D"/>
          <w:lang w:val="id-ID"/>
        </w:rPr>
      </w:pPr>
      <w:r w:rsidRPr="00923EA6">
        <w:rPr>
          <w:bCs/>
          <w:color w:val="0D0D0D"/>
          <w:lang w:val="id-ID"/>
        </w:rPr>
        <w:lastRenderedPageBreak/>
        <w:t>Sistem pengelolaan ha</w:t>
      </w:r>
      <w:r w:rsidR="000E4BF1">
        <w:rPr>
          <w:bCs/>
          <w:color w:val="0D0D0D"/>
          <w:lang w:val="id-ID"/>
        </w:rPr>
        <w:t xml:space="preserve">rus secara efektif dan efisien </w:t>
      </w:r>
      <w:r w:rsidRPr="00923EA6">
        <w:rPr>
          <w:bCs/>
          <w:color w:val="0D0D0D"/>
          <w:lang w:val="id-ID"/>
        </w:rPr>
        <w:t xml:space="preserve">melaksanakan fungsi </w:t>
      </w:r>
      <w:r w:rsidRPr="00923EA6">
        <w:rPr>
          <w:lang w:val="nb-NO"/>
        </w:rPr>
        <w:t xml:space="preserve"> </w:t>
      </w:r>
      <w:r w:rsidR="000E4BF1">
        <w:rPr>
          <w:lang w:val="nb-NO"/>
        </w:rPr>
        <w:t xml:space="preserve">perencanaan, pengorganisasian, </w:t>
      </w:r>
      <w:r w:rsidRPr="00923EA6">
        <w:rPr>
          <w:lang w:val="id-ID"/>
        </w:rPr>
        <w:t>pens</w:t>
      </w:r>
      <w:r w:rsidRPr="00923EA6">
        <w:rPr>
          <w:lang w:val="nb-NO"/>
        </w:rPr>
        <w:t>taf</w:t>
      </w:r>
      <w:r w:rsidRPr="00923EA6">
        <w:rPr>
          <w:lang w:val="id-ID"/>
        </w:rPr>
        <w:t>an, pengarahan, dan pengendalian</w:t>
      </w:r>
      <w:r w:rsidRPr="00923EA6">
        <w:rPr>
          <w:lang w:val="nb-NO"/>
        </w:rPr>
        <w:t xml:space="preserve">. </w:t>
      </w:r>
      <w:r w:rsidRPr="00923EA6">
        <w:rPr>
          <w:bCs/>
          <w:color w:val="0D0D0D"/>
          <w:lang w:val="id-ID"/>
        </w:rPr>
        <w:t xml:space="preserve">Sistem penjaminan mutu harus mencerminkan pelaksanaan </w:t>
      </w:r>
      <w:r w:rsidRPr="00923EA6">
        <w:rPr>
          <w:bCs/>
          <w:color w:val="0D0D0D"/>
          <w:lang w:val="nb-NO"/>
        </w:rPr>
        <w:t>peningkatan mutu yang berkesinambungan (</w:t>
      </w:r>
      <w:r w:rsidRPr="00923EA6">
        <w:rPr>
          <w:bCs/>
          <w:i/>
          <w:color w:val="0D0D0D"/>
          <w:lang w:val="id-ID"/>
        </w:rPr>
        <w:t>continuous quality improvement</w:t>
      </w:r>
      <w:r w:rsidRPr="00923EA6">
        <w:rPr>
          <w:bCs/>
          <w:color w:val="0D0D0D"/>
          <w:lang w:val="nb-NO"/>
        </w:rPr>
        <w:t>)</w:t>
      </w:r>
      <w:r w:rsidRPr="00923EA6">
        <w:rPr>
          <w:bCs/>
          <w:color w:val="0D0D0D"/>
          <w:lang w:val="id-ID"/>
        </w:rPr>
        <w:t xml:space="preserve"> </w:t>
      </w:r>
      <w:r w:rsidRPr="00923EA6">
        <w:rPr>
          <w:bCs/>
          <w:color w:val="0D0D0D"/>
          <w:lang w:val="nb-NO"/>
        </w:rPr>
        <w:t xml:space="preserve"> </w:t>
      </w:r>
      <w:r w:rsidRPr="00923EA6">
        <w:rPr>
          <w:bCs/>
          <w:color w:val="0D0D0D"/>
          <w:lang w:val="id-ID"/>
        </w:rPr>
        <w:t>pada semua rangkaian sistem manajemen mutu (</w:t>
      </w:r>
      <w:r w:rsidRPr="00923EA6">
        <w:rPr>
          <w:bCs/>
          <w:i/>
          <w:iCs/>
          <w:color w:val="0D0D0D"/>
          <w:lang w:val="id-ID"/>
        </w:rPr>
        <w:t>quality management system)</w:t>
      </w:r>
      <w:r w:rsidRPr="00923EA6">
        <w:rPr>
          <w:bCs/>
          <w:color w:val="0D0D0D"/>
          <w:lang w:val="id-ID"/>
        </w:rPr>
        <w:t xml:space="preserve"> dalam rangka pemuasan pelanggan (</w:t>
      </w:r>
      <w:r w:rsidRPr="00923EA6">
        <w:rPr>
          <w:bCs/>
          <w:i/>
          <w:color w:val="0D0D0D"/>
          <w:lang w:val="id-ID"/>
        </w:rPr>
        <w:t>customer satisfaction</w:t>
      </w:r>
      <w:r w:rsidRPr="00923EA6">
        <w:rPr>
          <w:bCs/>
          <w:color w:val="0D0D0D"/>
          <w:lang w:val="id-ID"/>
        </w:rPr>
        <w:t xml:space="preserve">). </w:t>
      </w:r>
    </w:p>
    <w:p w:rsidR="00794AA4" w:rsidRPr="00923EA6" w:rsidRDefault="00794AA4" w:rsidP="00794AA4">
      <w:pPr>
        <w:spacing w:line="240" w:lineRule="auto"/>
        <w:rPr>
          <w:b/>
          <w:bCs/>
          <w:color w:val="0D0D0D"/>
          <w:lang w:val="id-ID"/>
        </w:rPr>
      </w:pPr>
    </w:p>
    <w:p w:rsidR="00794AA4" w:rsidRPr="00923EA6" w:rsidRDefault="00794AA4" w:rsidP="00794AA4">
      <w:pPr>
        <w:spacing w:line="240" w:lineRule="auto"/>
        <w:rPr>
          <w:b/>
          <w:bCs/>
          <w:color w:val="0D0D0D"/>
          <w:lang w:val="id-ID"/>
        </w:rPr>
      </w:pPr>
      <w:r w:rsidRPr="00923EA6">
        <w:rPr>
          <w:b/>
          <w:bCs/>
          <w:color w:val="0D0D0D"/>
          <w:lang w:val="id-ID"/>
        </w:rPr>
        <w:t>Deskripsi</w:t>
      </w:r>
    </w:p>
    <w:p w:rsidR="00794AA4" w:rsidRPr="00923EA6" w:rsidRDefault="00794AA4" w:rsidP="00794AA4">
      <w:pPr>
        <w:spacing w:line="240" w:lineRule="auto"/>
        <w:rPr>
          <w:b/>
          <w:bCs/>
          <w:color w:val="0D0D0D"/>
          <w:lang w:val="id-ID"/>
        </w:rPr>
      </w:pPr>
    </w:p>
    <w:p w:rsidR="00794AA4" w:rsidRPr="00923EA6" w:rsidRDefault="00794AA4" w:rsidP="00794AA4">
      <w:pPr>
        <w:spacing w:line="240" w:lineRule="auto"/>
        <w:rPr>
          <w:color w:val="0D0D0D"/>
          <w:lang w:val="nb-NO"/>
        </w:rPr>
      </w:pPr>
      <w:r w:rsidRPr="00923EA6">
        <w:rPr>
          <w:color w:val="0D0D0D"/>
          <w:lang w:val="id-ID"/>
        </w:rPr>
        <w:t>Tata pamong (</w:t>
      </w:r>
      <w:r w:rsidRPr="00923EA6">
        <w:rPr>
          <w:i/>
          <w:iCs/>
          <w:color w:val="0D0D0D"/>
          <w:lang w:val="id-ID"/>
        </w:rPr>
        <w:t>governance</w:t>
      </w:r>
      <w:r w:rsidRPr="00923EA6">
        <w:rPr>
          <w:color w:val="0D0D0D"/>
          <w:lang w:val="id-ID"/>
        </w:rPr>
        <w:t>) merupakan sistem untuk memelihara efekti</w:t>
      </w:r>
      <w:r w:rsidRPr="00923EA6">
        <w:rPr>
          <w:color w:val="0D0D0D"/>
          <w:lang w:val="nb-NO"/>
        </w:rPr>
        <w:t>v</w:t>
      </w:r>
      <w:r w:rsidRPr="00923EA6">
        <w:rPr>
          <w:color w:val="0D0D0D"/>
          <w:lang w:val="id-ID"/>
        </w:rPr>
        <w:t>itas peran para konstituen dalam pengembangan kebijakan, pengambilan keputusan, dan penyelenggaraan program studi. Tata pamong yang baik jelas terlihat dari lima kriteria yaitu kredibilitas, transparansi, akuntabilitas, tanggungjawab</w:t>
      </w:r>
      <w:r w:rsidRPr="00923EA6">
        <w:rPr>
          <w:color w:val="0D0D0D"/>
          <w:lang w:val="nb-NO"/>
        </w:rPr>
        <w:t>,</w:t>
      </w:r>
      <w:r w:rsidRPr="00923EA6">
        <w:rPr>
          <w:color w:val="0D0D0D"/>
          <w:lang w:val="id-ID"/>
        </w:rPr>
        <w:t xml:space="preserve"> dan </w:t>
      </w:r>
      <w:r w:rsidRPr="00923EA6">
        <w:rPr>
          <w:color w:val="0D0D0D"/>
          <w:lang w:val="nb-NO"/>
        </w:rPr>
        <w:t>adil</w:t>
      </w:r>
      <w:r w:rsidRPr="00923EA6">
        <w:rPr>
          <w:i/>
          <w:color w:val="0D0D0D"/>
          <w:lang w:val="id-ID"/>
        </w:rPr>
        <w:t>.</w:t>
      </w:r>
      <w:r w:rsidRPr="00923EA6">
        <w:rPr>
          <w:color w:val="0D0D0D"/>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794AA4" w:rsidRPr="00923EA6" w:rsidRDefault="00794AA4" w:rsidP="00794AA4">
      <w:pPr>
        <w:spacing w:line="240" w:lineRule="auto"/>
        <w:rPr>
          <w:color w:val="0D0D0D"/>
        </w:rPr>
      </w:pPr>
    </w:p>
    <w:p w:rsidR="00794AA4" w:rsidRPr="00923EA6" w:rsidRDefault="00794AA4" w:rsidP="00794AA4">
      <w:pPr>
        <w:spacing w:line="240" w:lineRule="auto"/>
        <w:rPr>
          <w:color w:val="0D0D0D"/>
          <w:lang w:val="id-ID"/>
        </w:rPr>
      </w:pPr>
      <w:r w:rsidRPr="00923EA6">
        <w:rPr>
          <w:color w:val="0D0D0D"/>
          <w:lang w:val="id-ID"/>
        </w:rPr>
        <w:t>Untuk membangun tata pamong yang baik (</w:t>
      </w:r>
      <w:r w:rsidRPr="00923EA6">
        <w:rPr>
          <w:i/>
          <w:color w:val="0D0D0D"/>
          <w:lang w:val="id-ID"/>
        </w:rPr>
        <w:t>good governance</w:t>
      </w:r>
      <w:r w:rsidRPr="00923EA6">
        <w:rPr>
          <w:color w:val="0D0D0D"/>
          <w:lang w:val="id-ID"/>
        </w:rPr>
        <w:t>), program studi    memiliki kepemimpinan yang kuat (</w:t>
      </w:r>
      <w:r w:rsidRPr="00923EA6">
        <w:rPr>
          <w:i/>
          <w:color w:val="0D0D0D"/>
          <w:lang w:val="id-ID"/>
        </w:rPr>
        <w:t>strong leadership</w:t>
      </w:r>
      <w:r w:rsidRPr="00923EA6">
        <w:rPr>
          <w:color w:val="0D0D0D"/>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studi, mengikuti nilai, norma, etika, dan budaya organisasi yang disepakati bersama, serta mampu membuat keputusan yang tepat dan cepat. </w:t>
      </w:r>
    </w:p>
    <w:p w:rsidR="00794AA4" w:rsidRPr="00923EA6" w:rsidRDefault="00794AA4" w:rsidP="00794AA4">
      <w:pPr>
        <w:spacing w:line="240" w:lineRule="auto"/>
        <w:rPr>
          <w:color w:val="0D0D0D"/>
          <w:lang w:val="id-ID"/>
        </w:rPr>
      </w:pPr>
    </w:p>
    <w:p w:rsidR="00794AA4" w:rsidRPr="00923EA6" w:rsidRDefault="00794AA4" w:rsidP="00794AA4">
      <w:pPr>
        <w:spacing w:line="240" w:lineRule="auto"/>
        <w:rPr>
          <w:color w:val="0D0D0D"/>
          <w:lang w:val="id-ID"/>
        </w:rPr>
      </w:pPr>
      <w:r w:rsidRPr="00923EA6">
        <w:rPr>
          <w:color w:val="0D0D0D"/>
          <w:lang w:val="id-ID"/>
        </w:rPr>
        <w:t xml:space="preserve">Tata pamong  mampu memberdayakan sistem pengelolaan  yang berorientasi pada prinsip pengelolaan perguruan tinggi sesuai dengan peraturan perundangan yang berlaku di Indonesia. Tata pamong yang ada   memungkinkan terbentuknya sistem administrasi yang berfungsi untuk memelihara efektivitas, efisiensi dan produktivitas dalam upaya perwujudan visi, pelaksanaan misi, dan pencapaian tujuan serta memelihara integritas program studi. </w:t>
      </w:r>
    </w:p>
    <w:p w:rsidR="00794AA4" w:rsidRPr="00923EA6" w:rsidRDefault="00794AA4" w:rsidP="00794AA4">
      <w:pPr>
        <w:pStyle w:val="NormalWeb"/>
        <w:spacing w:before="0" w:beforeAutospacing="0" w:after="0" w:afterAutospacing="0"/>
        <w:jc w:val="both"/>
        <w:rPr>
          <w:rFonts w:ascii="Arial" w:hAnsi="Arial" w:cs="Arial"/>
          <w:color w:val="0D0D0D"/>
          <w:lang w:val="id-ID"/>
        </w:rPr>
      </w:pPr>
    </w:p>
    <w:p w:rsidR="00794AA4" w:rsidRPr="00923EA6" w:rsidRDefault="00794AA4" w:rsidP="00794AA4">
      <w:pPr>
        <w:pStyle w:val="NormalWeb"/>
        <w:spacing w:before="0" w:beforeAutospacing="0" w:after="0" w:afterAutospacing="0"/>
        <w:jc w:val="both"/>
        <w:rPr>
          <w:rFonts w:ascii="Arial" w:hAnsi="Arial" w:cs="Arial"/>
          <w:lang w:val="id-ID"/>
        </w:rPr>
      </w:pPr>
      <w:r w:rsidRPr="00923EA6">
        <w:rPr>
          <w:rFonts w:ascii="Arial" w:hAnsi="Arial" w:cs="Arial"/>
          <w:lang w:val="id-ID"/>
        </w:rPr>
        <w:t xml:space="preserve">Implementasi tata pamong yang baik dicerminkan dari baiknya sistem pengelolaan fungsional program studi, yang meliputi perencanaan, pengorganisasian, penstafan, pengarahan, pengendalian, terutama dalam penggunaan sumber daya pendidikan, agar tercapai efektivitas dan efisiensi penyelenggaraan tridharma perguruan tinggi dalam lingkup program studi. </w:t>
      </w:r>
    </w:p>
    <w:p w:rsidR="00794AA4" w:rsidRPr="00923EA6" w:rsidRDefault="00794AA4" w:rsidP="00794AA4">
      <w:pPr>
        <w:pStyle w:val="NormalWeb"/>
        <w:spacing w:before="0" w:beforeAutospacing="0" w:after="0" w:afterAutospacing="0"/>
        <w:jc w:val="both"/>
        <w:rPr>
          <w:rFonts w:ascii="Arial" w:hAnsi="Arial" w:cs="Arial"/>
          <w:color w:val="0D0D0D"/>
          <w:lang w:val="id-ID"/>
        </w:rPr>
      </w:pPr>
    </w:p>
    <w:p w:rsidR="00794AA4" w:rsidRPr="00923EA6" w:rsidRDefault="00794AA4" w:rsidP="00794AA4">
      <w:pPr>
        <w:pStyle w:val="NormalWeb"/>
        <w:spacing w:before="0" w:beforeAutospacing="0" w:after="0" w:afterAutospacing="0"/>
        <w:jc w:val="both"/>
        <w:rPr>
          <w:rFonts w:ascii="Arial" w:hAnsi="Arial" w:cs="Arial"/>
          <w:color w:val="0D0D0D"/>
          <w:lang w:val="id-ID"/>
        </w:rPr>
      </w:pPr>
      <w:r w:rsidRPr="00923EA6">
        <w:rPr>
          <w:rFonts w:ascii="Arial" w:hAnsi="Arial" w:cs="Arial"/>
          <w:color w:val="0D0D0D"/>
          <w:lang w:val="id-ID"/>
        </w:rPr>
        <w:t>Sistem pengelolaan yang dikembangkan dapat menjamin berkembangnya kebebasan akademi</w:t>
      </w:r>
      <w:r w:rsidR="00E42289">
        <w:rPr>
          <w:rFonts w:ascii="Arial" w:hAnsi="Arial" w:cs="Arial"/>
          <w:color w:val="0D0D0D"/>
        </w:rPr>
        <w:t>k</w:t>
      </w:r>
      <w:r w:rsidRPr="00923EA6">
        <w:rPr>
          <w:rFonts w:ascii="Arial" w:hAnsi="Arial" w:cs="Arial"/>
          <w:color w:val="0D0D0D"/>
          <w:lang w:val="id-ID"/>
        </w:rPr>
        <w:t xml:space="preserve"> dan otonomi keilmuan pada program studi, serta mendorong </w:t>
      </w:r>
      <w:r w:rsidRPr="00923EA6">
        <w:rPr>
          <w:rFonts w:ascii="Arial" w:hAnsi="Arial" w:cs="Arial"/>
          <w:color w:val="0D0D0D"/>
          <w:lang w:val="id-ID"/>
        </w:rPr>
        <w:lastRenderedPageBreak/>
        <w:t>kemandirian dalam pengelolaan akademik, operasional, personalia, keuangan dan seluruh sumber daya yang diperlukan untuk meraih keunggulan mutu yang diharapkan. Untuk itu program studi   memiliki  perencanaan yang matang, struktur organisasi dengan organ, tugas pokok dan fungsi serta personil yang sesuai, program pengembangan staf yang operasional, dilengkapi dengan berbagai  pedoman dan manual yang dapat mengarahkan dan mengatur program studi, serta sistem monitoring dan evaluasi yang kuat dan transparan.</w:t>
      </w:r>
    </w:p>
    <w:p w:rsidR="00794AA4" w:rsidRPr="00923EA6" w:rsidRDefault="00794AA4" w:rsidP="00794AA4">
      <w:pPr>
        <w:pStyle w:val="NormalWeb"/>
        <w:spacing w:before="0" w:beforeAutospacing="0" w:after="0" w:afterAutospacing="0"/>
        <w:jc w:val="both"/>
        <w:rPr>
          <w:rFonts w:ascii="Arial" w:hAnsi="Arial" w:cs="Arial"/>
          <w:color w:val="0D0D0D"/>
          <w:lang w:val="nb-NO"/>
        </w:rPr>
      </w:pPr>
    </w:p>
    <w:p w:rsidR="00794AA4" w:rsidRPr="00923EA6" w:rsidRDefault="00794AA4" w:rsidP="00794AA4">
      <w:pPr>
        <w:pStyle w:val="NormalWeb"/>
        <w:spacing w:before="0" w:beforeAutospacing="0" w:after="0" w:afterAutospacing="0"/>
        <w:jc w:val="both"/>
        <w:rPr>
          <w:rFonts w:ascii="Arial" w:hAnsi="Arial" w:cs="Arial"/>
          <w:color w:val="0D0D0D"/>
          <w:lang w:val="id-ID"/>
        </w:rPr>
      </w:pPr>
      <w:r w:rsidRPr="00923EA6">
        <w:rPr>
          <w:rFonts w:ascii="Arial" w:hAnsi="Arial" w:cs="Arial"/>
          <w:color w:val="0D0D0D"/>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Penjaminan mutu internal menyangkut </w:t>
      </w:r>
      <w:r w:rsidRPr="00923EA6">
        <w:rPr>
          <w:rFonts w:ascii="Arial" w:hAnsi="Arial" w:cs="Arial"/>
          <w:color w:val="0D0D0D"/>
        </w:rPr>
        <w:t>masukan</w:t>
      </w:r>
      <w:r w:rsidRPr="00923EA6">
        <w:rPr>
          <w:rFonts w:ascii="Arial" w:hAnsi="Arial" w:cs="Arial"/>
          <w:color w:val="0D0D0D"/>
          <w:lang w:val="id-ID"/>
        </w:rPr>
        <w:t xml:space="preserve">, proses, </w:t>
      </w:r>
      <w:r w:rsidRPr="00923EA6">
        <w:rPr>
          <w:rFonts w:ascii="Arial" w:hAnsi="Arial" w:cs="Arial"/>
          <w:color w:val="0D0D0D"/>
        </w:rPr>
        <w:t>keluaran</w:t>
      </w:r>
      <w:r w:rsidRPr="00923EA6">
        <w:rPr>
          <w:rFonts w:ascii="Arial" w:hAnsi="Arial" w:cs="Arial"/>
          <w:color w:val="0D0D0D"/>
          <w:lang w:val="id-ID"/>
        </w:rPr>
        <w:t xml:space="preserve">, dan </w:t>
      </w:r>
      <w:r w:rsidRPr="00923EA6">
        <w:rPr>
          <w:rFonts w:ascii="Arial" w:hAnsi="Arial" w:cs="Arial"/>
          <w:color w:val="0D0D0D"/>
        </w:rPr>
        <w:t>hasil</w:t>
      </w:r>
      <w:r w:rsidRPr="00923EA6">
        <w:rPr>
          <w:rFonts w:ascii="Arial" w:hAnsi="Arial" w:cs="Arial"/>
          <w:color w:val="0D0D0D"/>
          <w:lang w:val="id-ID"/>
        </w:rPr>
        <w:t xml:space="preserve"> dalam sistem program studi itu sendiri, antara lain melalui audit internal dan evaluasi-diri. Sedangkan penjaminan mutu eksternal  berkaitan dengan akuntabilitas program studi terhadap para pemangku kepentingan, melalui audit dan asesmen eksternal misalnya mekanisme sertifikasi, akreditasi, audit oleh pemerintah dan publik.</w:t>
      </w:r>
    </w:p>
    <w:p w:rsidR="00794AA4" w:rsidRPr="00923EA6" w:rsidRDefault="00794AA4" w:rsidP="00794AA4">
      <w:pPr>
        <w:spacing w:line="240" w:lineRule="auto"/>
        <w:rPr>
          <w:b/>
          <w:bCs/>
          <w:color w:val="0D0D0D"/>
          <w:lang w:val="id-ID"/>
        </w:rPr>
      </w:pPr>
    </w:p>
    <w:p w:rsidR="00794AA4" w:rsidRPr="00923EA6" w:rsidRDefault="00794AA4" w:rsidP="00794AA4">
      <w:pPr>
        <w:spacing w:line="240" w:lineRule="auto"/>
        <w:rPr>
          <w:b/>
          <w:bCs/>
          <w:color w:val="0D0D0D"/>
        </w:rPr>
      </w:pPr>
      <w:r w:rsidRPr="00923EA6">
        <w:rPr>
          <w:b/>
          <w:bCs/>
          <w:color w:val="0D0D0D"/>
          <w:lang w:val="id-ID"/>
        </w:rPr>
        <w:t xml:space="preserve">Deskriptor </w:t>
      </w:r>
      <w:r w:rsidRPr="00923EA6">
        <w:rPr>
          <w:b/>
          <w:bCs/>
          <w:color w:val="0D0D0D"/>
          <w:lang w:val="fi-FI"/>
        </w:rPr>
        <w:t>Elemen Penilaian</w:t>
      </w:r>
      <w:r w:rsidRPr="00923EA6">
        <w:rPr>
          <w:b/>
          <w:bCs/>
          <w:color w:val="0D0D0D"/>
          <w:lang w:val="id-ID"/>
        </w:rPr>
        <w:t>:</w:t>
      </w:r>
    </w:p>
    <w:p w:rsidR="00794AA4" w:rsidRPr="00923EA6" w:rsidRDefault="00794AA4" w:rsidP="00794AA4">
      <w:pPr>
        <w:spacing w:line="240" w:lineRule="auto"/>
        <w:rPr>
          <w:b/>
          <w:bCs/>
          <w:color w:val="0D0D0D"/>
          <w:lang w:val="id-ID"/>
        </w:rPr>
      </w:pPr>
    </w:p>
    <w:p w:rsidR="00A12DBA" w:rsidRPr="00923EA6" w:rsidRDefault="00A12DBA" w:rsidP="00A12DBA">
      <w:pPr>
        <w:pStyle w:val="ListParagraph"/>
        <w:numPr>
          <w:ilvl w:val="1"/>
          <w:numId w:val="17"/>
        </w:numPr>
        <w:spacing w:before="0"/>
        <w:ind w:left="567" w:hanging="501"/>
        <w:rPr>
          <w:rFonts w:ascii="Arial" w:hAnsi="Arial" w:cs="Arial"/>
          <w:color w:val="0D0D0D"/>
          <w:sz w:val="24"/>
          <w:szCs w:val="24"/>
          <w:lang w:val="id-ID"/>
        </w:rPr>
      </w:pPr>
      <w:r w:rsidRPr="00923EA6">
        <w:rPr>
          <w:rFonts w:ascii="Arial" w:hAnsi="Arial" w:cs="Arial"/>
          <w:noProof/>
          <w:color w:val="000000"/>
          <w:sz w:val="24"/>
          <w:szCs w:val="24"/>
          <w:lang w:val="id-ID"/>
        </w:rPr>
        <w:t>T</w:t>
      </w:r>
      <w:r w:rsidRPr="00923EA6">
        <w:rPr>
          <w:rFonts w:ascii="Arial" w:hAnsi="Arial" w:cs="Arial"/>
          <w:noProof/>
          <w:color w:val="000000"/>
          <w:sz w:val="24"/>
          <w:szCs w:val="24"/>
        </w:rPr>
        <w:t xml:space="preserve">ata pamong </w:t>
      </w:r>
      <w:r w:rsidRPr="00923EA6">
        <w:rPr>
          <w:rFonts w:ascii="Arial" w:hAnsi="Arial" w:cs="Arial"/>
          <w:noProof/>
          <w:color w:val="000000"/>
          <w:sz w:val="24"/>
          <w:szCs w:val="24"/>
          <w:lang w:val="id-ID"/>
        </w:rPr>
        <w:t xml:space="preserve">untuk </w:t>
      </w:r>
      <w:r w:rsidRPr="00923EA6">
        <w:rPr>
          <w:rFonts w:ascii="Arial" w:hAnsi="Arial" w:cs="Arial"/>
          <w:noProof/>
          <w:color w:val="000000"/>
          <w:sz w:val="24"/>
          <w:szCs w:val="24"/>
        </w:rPr>
        <w:t xml:space="preserve">menjamin terwujudnya visi, terlaksananya misi, tercapainya tujuan, berhasilnya strategi yang digunakan secara </w:t>
      </w:r>
      <w:r w:rsidRPr="00923EA6">
        <w:rPr>
          <w:rFonts w:ascii="Arial" w:hAnsi="Arial" w:cs="Arial"/>
          <w:noProof/>
          <w:color w:val="000000"/>
          <w:sz w:val="24"/>
          <w:szCs w:val="24"/>
          <w:lang w:val="id-ID"/>
        </w:rPr>
        <w:t xml:space="preserve">kredibel, </w:t>
      </w:r>
      <w:r w:rsidRPr="00923EA6">
        <w:rPr>
          <w:rFonts w:ascii="Arial" w:hAnsi="Arial" w:cs="Arial"/>
          <w:noProof/>
          <w:color w:val="000000"/>
          <w:sz w:val="24"/>
          <w:szCs w:val="24"/>
        </w:rPr>
        <w:t>transparan, akuntabel, bertanggung jawab, dan adil.</w:t>
      </w:r>
      <w:r w:rsidRPr="00923EA6">
        <w:rPr>
          <w:rFonts w:ascii="Arial" w:hAnsi="Arial" w:cs="Arial"/>
          <w:iCs/>
          <w:color w:val="0D0D0D"/>
          <w:sz w:val="24"/>
          <w:szCs w:val="24"/>
          <w:lang w:val="id-ID"/>
        </w:rPr>
        <w:t xml:space="preserve"> </w:t>
      </w:r>
    </w:p>
    <w:p w:rsidR="00A12DBA" w:rsidRPr="00923EA6" w:rsidRDefault="000E4BF1" w:rsidP="00A12DBA">
      <w:pPr>
        <w:pStyle w:val="ListParagraph"/>
        <w:numPr>
          <w:ilvl w:val="1"/>
          <w:numId w:val="17"/>
        </w:numPr>
        <w:spacing w:before="0"/>
        <w:ind w:left="567" w:hanging="501"/>
        <w:rPr>
          <w:rFonts w:ascii="Arial" w:hAnsi="Arial" w:cs="Arial"/>
          <w:color w:val="0D0D0D"/>
          <w:sz w:val="24"/>
          <w:szCs w:val="24"/>
          <w:lang w:val="id-ID"/>
        </w:rPr>
      </w:pPr>
      <w:r>
        <w:rPr>
          <w:rFonts w:ascii="Arial" w:hAnsi="Arial" w:cs="Arial"/>
          <w:color w:val="0D0D0D"/>
          <w:sz w:val="24"/>
          <w:szCs w:val="24"/>
          <w:lang w:val="id-ID"/>
        </w:rPr>
        <w:t>Kepemimpinan program studi (</w:t>
      </w:r>
      <w:r w:rsidR="00A12DBA" w:rsidRPr="00923EA6">
        <w:rPr>
          <w:rFonts w:ascii="Arial" w:hAnsi="Arial" w:cs="Arial"/>
          <w:color w:val="0D0D0D"/>
          <w:sz w:val="24"/>
          <w:szCs w:val="24"/>
          <w:lang w:val="id-ID"/>
        </w:rPr>
        <w:t>t</w:t>
      </w:r>
      <w:r w:rsidR="00A12DBA" w:rsidRPr="00923EA6">
        <w:rPr>
          <w:rFonts w:ascii="Arial" w:hAnsi="Arial" w:cs="Arial"/>
          <w:sz w:val="24"/>
          <w:szCs w:val="24"/>
          <w:lang w:val="id-ID"/>
        </w:rPr>
        <w:t xml:space="preserve">ingkat pendidikan </w:t>
      </w:r>
      <w:r w:rsidR="00A12DBA" w:rsidRPr="00923EA6">
        <w:rPr>
          <w:rFonts w:ascii="Arial" w:hAnsi="Arial" w:cs="Arial"/>
          <w:sz w:val="24"/>
          <w:szCs w:val="24"/>
        </w:rPr>
        <w:t>ketua program studi</w:t>
      </w:r>
      <w:r w:rsidR="00A12DBA" w:rsidRPr="00923EA6">
        <w:rPr>
          <w:rFonts w:ascii="Arial" w:hAnsi="Arial" w:cs="Arial"/>
          <w:sz w:val="24"/>
          <w:szCs w:val="24"/>
          <w:lang w:val="id-ID"/>
        </w:rPr>
        <w:t>,</w:t>
      </w:r>
      <w:r w:rsidR="00A12DBA" w:rsidRPr="00923EA6">
        <w:rPr>
          <w:rFonts w:ascii="Arial" w:hAnsi="Arial" w:cs="Arial"/>
          <w:color w:val="000000"/>
          <w:sz w:val="24"/>
          <w:szCs w:val="24"/>
          <w:lang w:val="id-ID"/>
        </w:rPr>
        <w:t xml:space="preserve"> p</w:t>
      </w:r>
      <w:r w:rsidR="00A12DBA" w:rsidRPr="00923EA6">
        <w:rPr>
          <w:rFonts w:ascii="Arial" w:hAnsi="Arial" w:cs="Arial"/>
          <w:sz w:val="24"/>
          <w:szCs w:val="24"/>
          <w:lang w:val="id-ID"/>
        </w:rPr>
        <w:t xml:space="preserve">ublikasi jurnal </w:t>
      </w:r>
      <w:r w:rsidR="00A12DBA" w:rsidRPr="00923EA6">
        <w:rPr>
          <w:rFonts w:ascii="Arial" w:hAnsi="Arial" w:cs="Arial"/>
          <w:sz w:val="24"/>
          <w:szCs w:val="24"/>
        </w:rPr>
        <w:t>ketua program studi</w:t>
      </w:r>
      <w:r w:rsidR="00A12DBA" w:rsidRPr="00923EA6">
        <w:rPr>
          <w:rFonts w:ascii="Arial" w:hAnsi="Arial" w:cs="Arial"/>
          <w:sz w:val="24"/>
          <w:szCs w:val="24"/>
          <w:lang w:val="id-ID"/>
        </w:rPr>
        <w:t>, pengalaman pertemuan tingkat nasional/</w:t>
      </w:r>
      <w:r>
        <w:rPr>
          <w:rFonts w:ascii="Arial" w:hAnsi="Arial" w:cs="Arial"/>
          <w:sz w:val="24"/>
          <w:szCs w:val="24"/>
        </w:rPr>
        <w:t xml:space="preserve"> </w:t>
      </w:r>
      <w:r w:rsidR="00A12DBA" w:rsidRPr="00923EA6">
        <w:rPr>
          <w:rFonts w:ascii="Arial" w:hAnsi="Arial" w:cs="Arial"/>
          <w:sz w:val="24"/>
          <w:szCs w:val="24"/>
          <w:lang w:val="id-ID"/>
        </w:rPr>
        <w:t>internasional ketua program</w:t>
      </w:r>
      <w:r w:rsidR="00A12DBA" w:rsidRPr="00923EA6">
        <w:rPr>
          <w:rFonts w:ascii="Arial" w:hAnsi="Arial" w:cs="Arial"/>
          <w:sz w:val="24"/>
          <w:szCs w:val="24"/>
        </w:rPr>
        <w:t xml:space="preserve"> </w:t>
      </w:r>
      <w:r w:rsidR="00A12DBA" w:rsidRPr="00923EA6">
        <w:rPr>
          <w:rFonts w:ascii="Arial" w:hAnsi="Arial" w:cs="Arial"/>
          <w:sz w:val="24"/>
          <w:szCs w:val="24"/>
          <w:lang w:val="id-ID"/>
        </w:rPr>
        <w:t>studi dan k</w:t>
      </w:r>
      <w:r w:rsidR="00A12DBA" w:rsidRPr="00923EA6">
        <w:rPr>
          <w:rFonts w:ascii="Arial" w:hAnsi="Arial" w:cs="Arial"/>
          <w:color w:val="000000"/>
          <w:sz w:val="24"/>
          <w:szCs w:val="24"/>
        </w:rPr>
        <w:t>arakteristik kepemimpinan program studi</w:t>
      </w:r>
      <w:r w:rsidR="00A12DBA" w:rsidRPr="00923EA6">
        <w:rPr>
          <w:rFonts w:ascii="Arial" w:hAnsi="Arial" w:cs="Arial"/>
          <w:color w:val="000000"/>
          <w:sz w:val="24"/>
          <w:szCs w:val="24"/>
          <w:lang w:val="id-ID"/>
        </w:rPr>
        <w:t>)</w:t>
      </w:r>
      <w:r w:rsidR="00A12DBA" w:rsidRPr="00923EA6">
        <w:rPr>
          <w:rFonts w:ascii="Arial" w:hAnsi="Arial" w:cs="Arial"/>
          <w:color w:val="0D0D0D"/>
          <w:sz w:val="24"/>
          <w:szCs w:val="24"/>
          <w:lang w:val="id-ID"/>
        </w:rPr>
        <w:t xml:space="preserve">. </w:t>
      </w:r>
    </w:p>
    <w:p w:rsidR="00A12DBA" w:rsidRPr="00923EA6" w:rsidRDefault="00A12DBA" w:rsidP="00A12DBA">
      <w:pPr>
        <w:pStyle w:val="ListParagraph"/>
        <w:numPr>
          <w:ilvl w:val="1"/>
          <w:numId w:val="17"/>
        </w:numPr>
        <w:spacing w:before="0"/>
        <w:ind w:left="567" w:hanging="501"/>
        <w:rPr>
          <w:rFonts w:ascii="Arial" w:hAnsi="Arial" w:cs="Arial"/>
          <w:color w:val="000000"/>
          <w:sz w:val="24"/>
          <w:szCs w:val="24"/>
        </w:rPr>
      </w:pPr>
      <w:r w:rsidRPr="00923EA6">
        <w:rPr>
          <w:rFonts w:ascii="Arial" w:hAnsi="Arial" w:cs="Arial"/>
          <w:color w:val="0D0D0D"/>
          <w:sz w:val="24"/>
          <w:szCs w:val="24"/>
          <w:lang w:val="id-ID"/>
        </w:rPr>
        <w:t>Sistem pengelolaan fungsional dan operasional program studi efektif (perencanaan</w:t>
      </w:r>
      <w:r w:rsidRPr="00923EA6">
        <w:rPr>
          <w:rFonts w:ascii="Arial" w:hAnsi="Arial" w:cs="Arial"/>
          <w:iCs/>
          <w:color w:val="0D0D0D"/>
          <w:sz w:val="24"/>
          <w:szCs w:val="24"/>
          <w:lang w:val="id-ID"/>
        </w:rPr>
        <w:t>, pengorganisasian</w:t>
      </w:r>
      <w:r w:rsidRPr="00923EA6">
        <w:rPr>
          <w:rFonts w:ascii="Arial" w:hAnsi="Arial" w:cs="Arial"/>
          <w:color w:val="0D0D0D"/>
          <w:sz w:val="24"/>
          <w:szCs w:val="24"/>
          <w:lang w:val="id-ID"/>
        </w:rPr>
        <w:t>, penstafan, pengarahan, pengendalian</w:t>
      </w:r>
      <w:r w:rsidRPr="00923EA6">
        <w:rPr>
          <w:rFonts w:ascii="Arial" w:hAnsi="Arial" w:cs="Arial"/>
          <w:iCs/>
          <w:color w:val="0D0D0D"/>
          <w:sz w:val="24"/>
          <w:szCs w:val="24"/>
          <w:lang w:val="id-ID"/>
        </w:rPr>
        <w:t xml:space="preserve">, </w:t>
      </w:r>
      <w:r w:rsidRPr="00923EA6">
        <w:rPr>
          <w:rFonts w:ascii="Arial" w:hAnsi="Arial" w:cs="Arial"/>
          <w:color w:val="0D0D0D"/>
          <w:sz w:val="24"/>
          <w:szCs w:val="24"/>
          <w:lang w:val="id-ID"/>
        </w:rPr>
        <w:t>serta operasi internal dan eksternal)</w:t>
      </w:r>
      <w:r w:rsidRPr="00923EA6">
        <w:rPr>
          <w:rFonts w:ascii="Arial" w:hAnsi="Arial" w:cs="Arial"/>
          <w:iCs/>
          <w:color w:val="0D0D0D"/>
          <w:sz w:val="24"/>
          <w:szCs w:val="24"/>
          <w:lang w:val="id-ID"/>
        </w:rPr>
        <w:t>.</w:t>
      </w:r>
      <w:r w:rsidRPr="00923EA6">
        <w:rPr>
          <w:rFonts w:ascii="Arial" w:hAnsi="Arial" w:cs="Arial"/>
          <w:color w:val="0D0D0D"/>
          <w:sz w:val="24"/>
          <w:szCs w:val="24"/>
          <w:lang w:val="id-ID"/>
        </w:rPr>
        <w:t xml:space="preserve"> </w:t>
      </w:r>
    </w:p>
    <w:p w:rsidR="00A12DBA" w:rsidRPr="00923EA6" w:rsidRDefault="00A12DBA" w:rsidP="00A12DBA">
      <w:pPr>
        <w:pStyle w:val="ListParagraph"/>
        <w:numPr>
          <w:ilvl w:val="1"/>
          <w:numId w:val="17"/>
        </w:numPr>
        <w:spacing w:before="0"/>
        <w:ind w:left="567" w:hanging="567"/>
        <w:rPr>
          <w:rFonts w:ascii="Arial" w:hAnsi="Arial" w:cs="Arial"/>
          <w:color w:val="000000"/>
          <w:sz w:val="24"/>
          <w:szCs w:val="24"/>
        </w:rPr>
      </w:pPr>
      <w:r w:rsidRPr="00923EA6">
        <w:rPr>
          <w:rFonts w:ascii="Arial" w:hAnsi="Arial" w:cs="Arial"/>
          <w:color w:val="0D0D0D"/>
          <w:sz w:val="24"/>
          <w:szCs w:val="24"/>
          <w:lang w:val="id-ID"/>
        </w:rPr>
        <w:t xml:space="preserve">Sistem penjaminan mutu  </w:t>
      </w:r>
      <w:r w:rsidRPr="00923EA6">
        <w:rPr>
          <w:rFonts w:ascii="Arial" w:hAnsi="Arial" w:cs="Arial"/>
          <w:color w:val="000000"/>
          <w:sz w:val="24"/>
          <w:szCs w:val="24"/>
        </w:rPr>
        <w:t>antara lain ditandai dengan adanya</w:t>
      </w:r>
      <w:r w:rsidRPr="00923EA6">
        <w:rPr>
          <w:rFonts w:ascii="Arial" w:hAnsi="Arial" w:cs="Arial"/>
          <w:color w:val="000000"/>
          <w:sz w:val="24"/>
          <w:szCs w:val="24"/>
          <w:lang w:val="id-ID"/>
        </w:rPr>
        <w:t xml:space="preserve"> </w:t>
      </w:r>
      <w:r w:rsidRPr="00923EA6">
        <w:rPr>
          <w:rFonts w:ascii="Arial" w:hAnsi="Arial" w:cs="Arial"/>
          <w:sz w:val="24"/>
          <w:szCs w:val="24"/>
          <w:lang w:val="sv-SE"/>
        </w:rPr>
        <w:t xml:space="preserve">kebijakan, sistem, dan pelaksanaan penjaminan mutu pada </w:t>
      </w:r>
      <w:r w:rsidRPr="00923EA6">
        <w:rPr>
          <w:rFonts w:ascii="Arial" w:hAnsi="Arial" w:cs="Arial"/>
          <w:sz w:val="24"/>
          <w:szCs w:val="24"/>
          <w:lang w:val="id-ID"/>
        </w:rPr>
        <w:t>program studi</w:t>
      </w:r>
      <w:r w:rsidRPr="00923EA6">
        <w:rPr>
          <w:rFonts w:ascii="Arial" w:hAnsi="Arial" w:cs="Arial"/>
          <w:sz w:val="24"/>
          <w:szCs w:val="24"/>
          <w:lang w:val="sv-SE"/>
        </w:rPr>
        <w:t xml:space="preserve">, </w:t>
      </w:r>
      <w:r w:rsidRPr="00923EA6">
        <w:rPr>
          <w:rFonts w:ascii="Arial" w:hAnsi="Arial" w:cs="Arial"/>
          <w:sz w:val="24"/>
          <w:szCs w:val="24"/>
          <w:lang w:val="id-ID"/>
        </w:rPr>
        <w:t>ter</w:t>
      </w:r>
      <w:r w:rsidRPr="00923EA6">
        <w:rPr>
          <w:rFonts w:ascii="Arial" w:hAnsi="Arial" w:cs="Arial"/>
          <w:sz w:val="24"/>
          <w:szCs w:val="24"/>
          <w:lang w:val="sv-SE"/>
        </w:rPr>
        <w:t xml:space="preserve">rmasuk penjaminan mutu dari badan akreditasi selain BAN-PT atau </w:t>
      </w:r>
      <w:r w:rsidRPr="00923EA6">
        <w:rPr>
          <w:rFonts w:ascii="Arial" w:hAnsi="Arial" w:cs="Arial"/>
          <w:i/>
          <w:sz w:val="24"/>
          <w:szCs w:val="24"/>
          <w:lang w:val="sv-SE"/>
        </w:rPr>
        <w:t>external</w:t>
      </w:r>
      <w:r w:rsidRPr="00923EA6">
        <w:rPr>
          <w:rFonts w:ascii="Arial" w:hAnsi="Arial" w:cs="Arial"/>
          <w:sz w:val="24"/>
          <w:szCs w:val="24"/>
          <w:lang w:val="sv-SE"/>
        </w:rPr>
        <w:t xml:space="preserve"> </w:t>
      </w:r>
      <w:r w:rsidRPr="00923EA6">
        <w:rPr>
          <w:rFonts w:ascii="Arial" w:hAnsi="Arial" w:cs="Arial"/>
          <w:i/>
          <w:sz w:val="24"/>
          <w:szCs w:val="24"/>
          <w:lang w:val="sv-SE"/>
        </w:rPr>
        <w:t>examiner.</w:t>
      </w:r>
    </w:p>
    <w:p w:rsidR="00A12DBA" w:rsidRPr="00923EA6" w:rsidRDefault="00A12DBA" w:rsidP="00A12DBA">
      <w:pPr>
        <w:pStyle w:val="ListParagraph"/>
        <w:numPr>
          <w:ilvl w:val="1"/>
          <w:numId w:val="17"/>
        </w:numPr>
        <w:spacing w:before="0"/>
        <w:ind w:left="567" w:hanging="501"/>
        <w:rPr>
          <w:rFonts w:ascii="Arial" w:hAnsi="Arial" w:cs="Arial"/>
          <w:color w:val="0D0D0D"/>
          <w:sz w:val="24"/>
          <w:szCs w:val="24"/>
          <w:lang w:val="id-ID"/>
        </w:rPr>
      </w:pPr>
      <w:r w:rsidRPr="00923EA6">
        <w:rPr>
          <w:rFonts w:ascii="Arial" w:hAnsi="Arial" w:cs="Arial"/>
          <w:color w:val="0D0D0D"/>
          <w:sz w:val="24"/>
          <w:szCs w:val="24"/>
          <w:lang w:val="id-ID"/>
        </w:rPr>
        <w:t>Umpan balik (p</w:t>
      </w:r>
      <w:r w:rsidR="000E4BF1">
        <w:rPr>
          <w:rFonts w:ascii="Arial" w:hAnsi="Arial" w:cs="Arial"/>
          <w:color w:val="000000"/>
          <w:sz w:val="24"/>
          <w:szCs w:val="24"/>
        </w:rPr>
        <w:t xml:space="preserve">enjaringan umpan balik </w:t>
      </w:r>
      <w:r w:rsidRPr="00923EA6">
        <w:rPr>
          <w:rFonts w:ascii="Arial" w:hAnsi="Arial" w:cs="Arial"/>
          <w:color w:val="000000"/>
          <w:sz w:val="24"/>
          <w:szCs w:val="24"/>
        </w:rPr>
        <w:t>dan tindak lanjutnya</w:t>
      </w:r>
      <w:r w:rsidRPr="00923EA6">
        <w:rPr>
          <w:rFonts w:ascii="Arial" w:hAnsi="Arial" w:cs="Arial"/>
          <w:color w:val="000000"/>
          <w:sz w:val="24"/>
          <w:szCs w:val="24"/>
          <w:lang w:val="id-ID"/>
        </w:rPr>
        <w:t>)</w:t>
      </w:r>
      <w:r w:rsidRPr="00923EA6">
        <w:rPr>
          <w:rFonts w:ascii="Arial" w:hAnsi="Arial" w:cs="Arial"/>
          <w:color w:val="000000"/>
          <w:sz w:val="24"/>
          <w:szCs w:val="24"/>
        </w:rPr>
        <w:t>.</w:t>
      </w:r>
      <w:r w:rsidRPr="00923EA6">
        <w:rPr>
          <w:rFonts w:ascii="Arial" w:hAnsi="Arial" w:cs="Arial"/>
          <w:sz w:val="24"/>
          <w:szCs w:val="24"/>
        </w:rPr>
        <w:t xml:space="preserve"> </w:t>
      </w:r>
    </w:p>
    <w:p w:rsidR="00A12DBA" w:rsidRPr="00923EA6" w:rsidRDefault="00A12DBA" w:rsidP="00A12DBA">
      <w:pPr>
        <w:pStyle w:val="ListParagraph"/>
        <w:numPr>
          <w:ilvl w:val="1"/>
          <w:numId w:val="17"/>
        </w:numPr>
        <w:spacing w:before="0"/>
        <w:ind w:left="567" w:hanging="501"/>
        <w:rPr>
          <w:rFonts w:ascii="Arial" w:hAnsi="Arial" w:cs="Arial"/>
          <w:color w:val="0D0D0D"/>
          <w:sz w:val="24"/>
          <w:szCs w:val="24"/>
          <w:lang w:val="id-ID"/>
        </w:rPr>
      </w:pPr>
      <w:r w:rsidRPr="00923EA6">
        <w:rPr>
          <w:rFonts w:ascii="Arial" w:hAnsi="Arial" w:cs="Arial"/>
          <w:sz w:val="24"/>
          <w:szCs w:val="24"/>
        </w:rPr>
        <w:t>Upaya untuk menjamin keberlanjutan (</w:t>
      </w:r>
      <w:r w:rsidRPr="00923EA6">
        <w:rPr>
          <w:rFonts w:ascii="Arial" w:hAnsi="Arial" w:cs="Arial"/>
          <w:i/>
          <w:iCs/>
          <w:sz w:val="24"/>
          <w:szCs w:val="24"/>
        </w:rPr>
        <w:t>sustainability</w:t>
      </w:r>
      <w:r w:rsidRPr="00923EA6">
        <w:rPr>
          <w:rFonts w:ascii="Arial" w:hAnsi="Arial" w:cs="Arial"/>
          <w:sz w:val="24"/>
          <w:szCs w:val="24"/>
        </w:rPr>
        <w:t>) program studi</w:t>
      </w:r>
      <w:r w:rsidRPr="00923EA6">
        <w:rPr>
          <w:rFonts w:ascii="Arial" w:hAnsi="Arial" w:cs="Arial"/>
          <w:sz w:val="24"/>
          <w:szCs w:val="24"/>
          <w:lang w:val="id-ID"/>
        </w:rPr>
        <w:t>.</w:t>
      </w:r>
    </w:p>
    <w:p w:rsidR="00794AA4" w:rsidRPr="00923EA6" w:rsidRDefault="00794AA4" w:rsidP="00794AA4">
      <w:pPr>
        <w:pStyle w:val="Heading1"/>
        <w:spacing w:line="240" w:lineRule="auto"/>
        <w:jc w:val="left"/>
        <w:rPr>
          <w:b w:val="0"/>
          <w:bCs w:val="0"/>
          <w:color w:val="0D0D0D"/>
          <w:sz w:val="24"/>
          <w:szCs w:val="24"/>
          <w:lang w:val="id-ID"/>
        </w:rPr>
      </w:pPr>
    </w:p>
    <w:p w:rsidR="00794AA4" w:rsidRPr="00923EA6" w:rsidRDefault="00794AA4" w:rsidP="00794AA4">
      <w:pPr>
        <w:pStyle w:val="Heading1"/>
        <w:spacing w:line="240" w:lineRule="auto"/>
        <w:jc w:val="left"/>
        <w:rPr>
          <w:b w:val="0"/>
          <w:bCs w:val="0"/>
          <w:color w:val="0D0D0D"/>
          <w:sz w:val="24"/>
          <w:szCs w:val="24"/>
          <w:lang w:val="id-ID"/>
        </w:rPr>
      </w:pPr>
    </w:p>
    <w:p w:rsidR="00794AA4" w:rsidRPr="00923EA6" w:rsidRDefault="00794AA4" w:rsidP="00794AA4">
      <w:pPr>
        <w:pStyle w:val="Heading1"/>
        <w:spacing w:line="240" w:lineRule="auto"/>
        <w:jc w:val="left"/>
        <w:rPr>
          <w:color w:val="000000"/>
          <w:sz w:val="24"/>
          <w:szCs w:val="24"/>
          <w:lang w:val="id-ID"/>
        </w:rPr>
      </w:pPr>
      <w:r w:rsidRPr="00923EA6">
        <w:rPr>
          <w:color w:val="000000"/>
          <w:sz w:val="24"/>
          <w:szCs w:val="24"/>
          <w:lang w:val="id-ID"/>
        </w:rPr>
        <w:t>Standar 3. Mahasiswa dan Lulusan</w:t>
      </w:r>
    </w:p>
    <w:p w:rsidR="00794AA4" w:rsidRPr="00923EA6" w:rsidRDefault="00794AA4" w:rsidP="00794AA4">
      <w:pPr>
        <w:spacing w:line="240" w:lineRule="auto"/>
        <w:rPr>
          <w:color w:val="000000"/>
          <w:lang w:val="id-ID"/>
        </w:rPr>
      </w:pPr>
    </w:p>
    <w:p w:rsidR="00794AA4" w:rsidRPr="00923EA6" w:rsidRDefault="00794AA4" w:rsidP="00794AA4">
      <w:pPr>
        <w:spacing w:line="240" w:lineRule="auto"/>
        <w:rPr>
          <w:color w:val="000000"/>
          <w:lang w:val="nb-NO"/>
        </w:rPr>
      </w:pPr>
      <w:r w:rsidRPr="00923EA6">
        <w:rPr>
          <w:color w:val="000000"/>
          <w:lang w:val="id-ID"/>
        </w:rPr>
        <w:t xml:space="preserve">Standar ini adalah acuan keunggulan mutu mahasiswa dan lulusan. Program studi harus memberikan jaminan mutu, kelayakan kebijakan serta implementasi sistem rekrutmen dan seleksi calon mahasiswa maupun pengelolaan lulusan sebagai satu kesatuan mutu yang terintegrasi. </w:t>
      </w:r>
    </w:p>
    <w:p w:rsidR="00794AA4" w:rsidRPr="00923EA6" w:rsidRDefault="00794AA4" w:rsidP="00794AA4">
      <w:pPr>
        <w:spacing w:line="240" w:lineRule="auto"/>
        <w:rPr>
          <w:color w:val="000000"/>
          <w:lang w:val="nb-NO"/>
        </w:rPr>
      </w:pPr>
    </w:p>
    <w:p w:rsidR="00794AA4" w:rsidRPr="00923EA6" w:rsidRDefault="00794AA4" w:rsidP="00794AA4">
      <w:pPr>
        <w:spacing w:line="240" w:lineRule="auto"/>
        <w:rPr>
          <w:lang w:val="id-ID"/>
        </w:rPr>
      </w:pPr>
      <w:r w:rsidRPr="00923EA6">
        <w:rPr>
          <w:color w:val="000000"/>
          <w:lang w:val="id-ID"/>
        </w:rPr>
        <w:t xml:space="preserve">Program studi harus menempatkan mahasiswa sebagai pemangku kepentingan utama sekaligus sebagai pelaku proses nilai tambah dalam penyelenggaraan kegiatan akademik untuk mewujudkan visi, melaksanakan misi, mencapai tujuan melalui strategi yang dikembangkan oleh program studi. Program studi harus berpartisipasi secara aktif dalam sistem perekrutan dan seleksi calon mahasiswa agar mampu menghasilkan masukan mahasiswa dan lulusan bermutu. Program studi harus mengupayakan akses layanan kemahasiswaan dan pengembangan minat dan bakat. Program studi harus mengelola lulusan sebagai produk dan mitra perbaikan berkelanjutan program studi. </w:t>
      </w:r>
      <w:r w:rsidRPr="00923EA6">
        <w:rPr>
          <w:lang w:val="id-ID"/>
        </w:rPr>
        <w:t>Program studi harus berpartisipasi aktif dalam pemberdayaan dan pendayagunaan alumni.</w:t>
      </w:r>
      <w:r w:rsidRPr="00923EA6">
        <w:rPr>
          <w:color w:val="FF0000"/>
          <w:lang w:val="id-ID"/>
        </w:rPr>
        <w:t xml:space="preserve"> </w:t>
      </w:r>
      <w:r w:rsidRPr="00923EA6">
        <w:rPr>
          <w:lang w:val="id-ID"/>
        </w:rPr>
        <w:t>Program studi memberikan jaminan terhadap pemenuhan kebutuhan dan kepuasan pengguna lulusan serta menerima masukan dari pengguna lulusan sebagai bahan untuk perbaikan mutu program studi  secara berkelanjutan.</w:t>
      </w:r>
    </w:p>
    <w:p w:rsidR="00794AA4" w:rsidRPr="00923EA6" w:rsidRDefault="00794AA4" w:rsidP="00794AA4">
      <w:pPr>
        <w:spacing w:line="240" w:lineRule="auto"/>
        <w:rPr>
          <w:color w:val="000000"/>
          <w:lang w:val="id-ID"/>
        </w:rPr>
      </w:pPr>
    </w:p>
    <w:p w:rsidR="00794AA4" w:rsidRPr="00923EA6" w:rsidRDefault="00794AA4" w:rsidP="00794AA4">
      <w:pPr>
        <w:spacing w:line="240" w:lineRule="auto"/>
        <w:rPr>
          <w:color w:val="000000"/>
          <w:lang w:val="nb-NO"/>
        </w:rPr>
      </w:pPr>
      <w:r w:rsidRPr="00923EA6">
        <w:rPr>
          <w:color w:val="000000"/>
          <w:lang w:val="id-ID"/>
        </w:rPr>
        <w:t xml:space="preserve"> </w:t>
      </w:r>
    </w:p>
    <w:p w:rsidR="00794AA4" w:rsidRPr="00923EA6" w:rsidRDefault="00794AA4" w:rsidP="00794AA4">
      <w:pPr>
        <w:pStyle w:val="Heading2"/>
        <w:spacing w:line="240" w:lineRule="auto"/>
        <w:rPr>
          <w:bCs w:val="0"/>
          <w:color w:val="000000"/>
          <w:lang w:val="nb-NO"/>
        </w:rPr>
      </w:pPr>
      <w:bookmarkStart w:id="11" w:name="_Toc204423609"/>
      <w:r w:rsidRPr="00923EA6">
        <w:rPr>
          <w:color w:val="000000"/>
          <w:lang w:val="nb-NO"/>
        </w:rPr>
        <w:t>Deskripsi</w:t>
      </w:r>
      <w:bookmarkEnd w:id="11"/>
      <w:r w:rsidRPr="00923EA6">
        <w:rPr>
          <w:color w:val="000000"/>
          <w:lang w:val="nb-NO"/>
        </w:rPr>
        <w:t xml:space="preserve">  </w:t>
      </w:r>
    </w:p>
    <w:p w:rsidR="00794AA4" w:rsidRPr="00923EA6" w:rsidRDefault="00794AA4" w:rsidP="00794AA4">
      <w:pPr>
        <w:spacing w:line="240" w:lineRule="auto"/>
        <w:rPr>
          <w:color w:val="000000"/>
          <w:lang w:val="id-ID"/>
        </w:rPr>
      </w:pPr>
    </w:p>
    <w:p w:rsidR="00794AA4" w:rsidRPr="00923EA6" w:rsidRDefault="00794AA4" w:rsidP="00794AA4">
      <w:pPr>
        <w:spacing w:line="240" w:lineRule="auto"/>
        <w:rPr>
          <w:color w:val="000000"/>
        </w:rPr>
      </w:pPr>
      <w:r w:rsidRPr="00923EA6">
        <w:rPr>
          <w:color w:val="000000"/>
          <w:lang w:val="id-ID"/>
        </w:rPr>
        <w:t xml:space="preserve">Mahasiswa adalah pemangku kepentingan utama internal dan sekaligus sebagai pelaku proses nilai tambah dalam penyelenggaraan akademik yang harus mendapatkan manfaat dari proses pendidikan, penelitian, dan </w:t>
      </w:r>
      <w:r w:rsidRPr="00923EA6">
        <w:rPr>
          <w:color w:val="000000"/>
          <w:lang w:val="nb-NO"/>
        </w:rPr>
        <w:t>pe</w:t>
      </w:r>
      <w:r w:rsidRPr="00923EA6">
        <w:rPr>
          <w:color w:val="000000"/>
          <w:lang w:val="id-ID"/>
        </w:rPr>
        <w:t>layanan/</w:t>
      </w:r>
      <w:r w:rsidRPr="00923EA6">
        <w:rPr>
          <w:color w:val="000000"/>
          <w:lang w:val="nb-NO"/>
        </w:rPr>
        <w:t xml:space="preserve"> </w:t>
      </w:r>
      <w:r w:rsidRPr="00923EA6">
        <w:rPr>
          <w:color w:val="000000"/>
          <w:lang w:val="id-ID"/>
        </w:rPr>
        <w:t xml:space="preserve">pengabdian kepada masyarakat. Sistem rekrutmen dan seleksi calon mahasiswa mempertimbangkan kebijakan pada mutu masukan, pemerataan akses baik aspek wilayah maupun kemampuan ekonomi, mekanisme rekrutmen yang akuntabel dan kesesuaian dengan karakteristik mutu dan tujuan program studi. </w:t>
      </w:r>
    </w:p>
    <w:p w:rsidR="00794AA4" w:rsidRPr="00923EA6" w:rsidRDefault="00794AA4" w:rsidP="00794AA4">
      <w:pPr>
        <w:spacing w:line="240" w:lineRule="auto"/>
        <w:rPr>
          <w:color w:val="000000"/>
        </w:rPr>
      </w:pPr>
    </w:p>
    <w:p w:rsidR="00794AA4" w:rsidRPr="00923EA6" w:rsidRDefault="00794AA4" w:rsidP="00794AA4">
      <w:pPr>
        <w:spacing w:line="240" w:lineRule="auto"/>
        <w:rPr>
          <w:color w:val="000000"/>
          <w:lang w:val="id-ID"/>
        </w:rPr>
      </w:pPr>
      <w:r w:rsidRPr="00923EA6">
        <w:rPr>
          <w:color w:val="000000"/>
          <w:lang w:val="id-ID"/>
        </w:rPr>
        <w:t>Partisipasi aktif program studi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923EA6">
        <w:rPr>
          <w:i/>
          <w:color w:val="000000"/>
          <w:lang w:val="id-ID"/>
        </w:rPr>
        <w:t xml:space="preserve"> </w:t>
      </w:r>
      <w:r w:rsidRPr="00923EA6">
        <w:rPr>
          <w:color w:val="000000"/>
          <w:lang w:val="id-ID"/>
        </w:rPr>
        <w:t>alumni).</w:t>
      </w:r>
    </w:p>
    <w:p w:rsidR="00794AA4" w:rsidRPr="00923EA6" w:rsidRDefault="00794AA4" w:rsidP="00794AA4">
      <w:pPr>
        <w:spacing w:line="240" w:lineRule="auto"/>
        <w:rPr>
          <w:color w:val="000000"/>
          <w:lang w:val="id-ID"/>
        </w:rPr>
      </w:pPr>
    </w:p>
    <w:p w:rsidR="00794AA4" w:rsidRPr="00923EA6" w:rsidRDefault="00794AA4" w:rsidP="00794AA4">
      <w:pPr>
        <w:spacing w:line="240" w:lineRule="auto"/>
        <w:rPr>
          <w:color w:val="000000"/>
          <w:lang w:val="id-ID"/>
        </w:rPr>
      </w:pPr>
      <w:r w:rsidRPr="00923EA6">
        <w:rPr>
          <w:color w:val="000000"/>
          <w:lang w:val="id-ID"/>
        </w:rPr>
        <w:t xml:space="preserve">Akses layanan kemahasiswaan dan pengembangan minat dan bakat yang diusahakan unit pengelola program studi berupa akses kepada fasilitas pusat kegiatan mahasiswa, asrama, layanan kesehatan, beasiswa, dan kegiatan ekstra kurikuler. </w:t>
      </w:r>
    </w:p>
    <w:p w:rsidR="00794AA4" w:rsidRPr="00923EA6" w:rsidRDefault="00794AA4" w:rsidP="00794AA4">
      <w:pPr>
        <w:spacing w:line="240" w:lineRule="auto"/>
        <w:rPr>
          <w:color w:val="000000"/>
          <w:lang w:val="id-ID"/>
        </w:rPr>
      </w:pPr>
    </w:p>
    <w:p w:rsidR="00794AA4" w:rsidRPr="00923EA6" w:rsidRDefault="00794AA4" w:rsidP="00794AA4">
      <w:pPr>
        <w:spacing w:line="240" w:lineRule="auto"/>
        <w:rPr>
          <w:color w:val="000000"/>
          <w:lang w:val="id-ID"/>
        </w:rPr>
      </w:pPr>
      <w:r w:rsidRPr="00923EA6">
        <w:rPr>
          <w:color w:val="000000"/>
          <w:lang w:val="nb-NO"/>
        </w:rPr>
        <w:t xml:space="preserve">Untuk meningkatkan kemampuan lulusan beradaptasi dengan perubahan, </w:t>
      </w:r>
      <w:r w:rsidRPr="00923EA6">
        <w:rPr>
          <w:color w:val="000000"/>
          <w:lang w:val="id-ID"/>
        </w:rPr>
        <w:t xml:space="preserve">program studi menyiapkan pembekalan pengembangan </w:t>
      </w:r>
      <w:r w:rsidRPr="00923EA6">
        <w:rPr>
          <w:i/>
          <w:color w:val="000000"/>
          <w:lang w:val="id-ID"/>
        </w:rPr>
        <w:t>entrepreneurship</w:t>
      </w:r>
      <w:r w:rsidRPr="00923EA6">
        <w:rPr>
          <w:color w:val="000000"/>
          <w:lang w:val="id-ID"/>
        </w:rPr>
        <w:t xml:space="preserve">, pengembangan karir, magang dan rekrutmen kerja. Informasi tentang lulusan dan upaya perbaikan mutu program studi antara lain diperoleh melalui </w:t>
      </w:r>
      <w:r w:rsidRPr="00923EA6">
        <w:rPr>
          <w:i/>
          <w:color w:val="000000"/>
          <w:lang w:val="id-ID"/>
        </w:rPr>
        <w:t>tracer study</w:t>
      </w:r>
      <w:r w:rsidRPr="00923EA6">
        <w:rPr>
          <w:color w:val="000000"/>
          <w:lang w:val="id-ID"/>
        </w:rPr>
        <w:t xml:space="preserve"> yang berkesinambungan. Kemitraan program studi dengan lulusan dapat berupa: </w:t>
      </w:r>
      <w:r w:rsidRPr="00923EA6">
        <w:rPr>
          <w:lang w:val="id-ID"/>
        </w:rPr>
        <w:t xml:space="preserve"> penggalangan dana, sumbangan fasilitas untuk almamater, masukan untuk perbaikan proses pembelajaran, dan pengembangan jejaring.</w:t>
      </w:r>
    </w:p>
    <w:p w:rsidR="00794AA4" w:rsidRPr="00923EA6" w:rsidRDefault="00794AA4" w:rsidP="00794AA4">
      <w:pPr>
        <w:spacing w:line="240" w:lineRule="auto"/>
        <w:rPr>
          <w:color w:val="000000"/>
          <w:lang w:val="id-ID"/>
        </w:rPr>
      </w:pPr>
    </w:p>
    <w:p w:rsidR="00794AA4" w:rsidRPr="00923EA6" w:rsidRDefault="00794AA4" w:rsidP="00794AA4">
      <w:pPr>
        <w:spacing w:line="240" w:lineRule="auto"/>
        <w:rPr>
          <w:b/>
          <w:bCs/>
          <w:color w:val="0D0D0D"/>
          <w:lang w:val="id-ID"/>
        </w:rPr>
      </w:pPr>
      <w:r w:rsidRPr="00923EA6">
        <w:rPr>
          <w:b/>
          <w:bCs/>
          <w:color w:val="0D0D0D"/>
          <w:lang w:val="id-ID"/>
        </w:rPr>
        <w:t xml:space="preserve">Deskriptor </w:t>
      </w:r>
      <w:r w:rsidRPr="00923EA6">
        <w:rPr>
          <w:b/>
          <w:bCs/>
          <w:color w:val="0D0D0D"/>
          <w:lang w:val="fi-FI"/>
        </w:rPr>
        <w:t>Elemen Penilaian</w:t>
      </w:r>
      <w:r w:rsidRPr="00923EA6">
        <w:rPr>
          <w:b/>
          <w:bCs/>
          <w:color w:val="0D0D0D"/>
          <w:lang w:val="id-ID"/>
        </w:rPr>
        <w:t>:</w:t>
      </w:r>
    </w:p>
    <w:p w:rsidR="00794AA4" w:rsidRPr="00923EA6" w:rsidRDefault="00794AA4" w:rsidP="00794AA4">
      <w:pPr>
        <w:spacing w:line="240" w:lineRule="auto"/>
        <w:rPr>
          <w:b/>
          <w:bCs/>
          <w:color w:val="0D0D0D"/>
        </w:rPr>
      </w:pPr>
    </w:p>
    <w:p w:rsidR="00794AA4" w:rsidRPr="00923EA6" w:rsidRDefault="00794AA4" w:rsidP="00794AA4">
      <w:pPr>
        <w:numPr>
          <w:ilvl w:val="1"/>
          <w:numId w:val="15"/>
        </w:numPr>
        <w:tabs>
          <w:tab w:val="clear" w:pos="360"/>
          <w:tab w:val="left" w:pos="540"/>
        </w:tabs>
        <w:spacing w:line="240" w:lineRule="auto"/>
        <w:ind w:left="540" w:hanging="540"/>
        <w:rPr>
          <w:color w:val="000000"/>
        </w:rPr>
      </w:pPr>
      <w:r w:rsidRPr="00923EA6">
        <w:rPr>
          <w:color w:val="000000"/>
        </w:rPr>
        <w:t>Kebijakan sistem rekrutmen dan seleksi calon mahasiswa (mencakup mutu prestasi dan reputasi akademik serta bakat pada jenjang pendidikan sebelumnya, equitas wilaya</w:t>
      </w:r>
      <w:r w:rsidR="000E4BF1">
        <w:rPr>
          <w:color w:val="000000"/>
        </w:rPr>
        <w:t>h, kemampuan ekonomi dan jender).</w:t>
      </w:r>
      <w:r w:rsidRPr="00923EA6">
        <w:rPr>
          <w:color w:val="000000"/>
        </w:rPr>
        <w:t xml:space="preserve"> </w:t>
      </w:r>
    </w:p>
    <w:p w:rsidR="00794AA4" w:rsidRPr="00923EA6" w:rsidRDefault="00794AA4" w:rsidP="00794AA4">
      <w:pPr>
        <w:numPr>
          <w:ilvl w:val="1"/>
          <w:numId w:val="15"/>
        </w:numPr>
        <w:tabs>
          <w:tab w:val="clear" w:pos="360"/>
          <w:tab w:val="left" w:pos="540"/>
        </w:tabs>
        <w:spacing w:line="240" w:lineRule="auto"/>
        <w:ind w:left="540" w:hanging="540"/>
        <w:rPr>
          <w:color w:val="000000"/>
        </w:rPr>
      </w:pPr>
      <w:r w:rsidRPr="00923EA6">
        <w:rPr>
          <w:color w:val="000000"/>
        </w:rPr>
        <w:t xml:space="preserve">Keefektifan implementasi </w:t>
      </w:r>
      <w:r w:rsidRPr="00923EA6">
        <w:rPr>
          <w:color w:val="000000"/>
          <w:lang w:val="id-ID"/>
        </w:rPr>
        <w:t>sistem r</w:t>
      </w:r>
      <w:r w:rsidRPr="00923EA6">
        <w:rPr>
          <w:color w:val="000000"/>
        </w:rPr>
        <w:t xml:space="preserve">ekrutmen dan </w:t>
      </w:r>
      <w:r w:rsidRPr="00923EA6">
        <w:rPr>
          <w:color w:val="000000"/>
          <w:lang w:val="id-ID"/>
        </w:rPr>
        <w:t>s</w:t>
      </w:r>
      <w:r w:rsidRPr="00923EA6">
        <w:rPr>
          <w:color w:val="000000"/>
        </w:rPr>
        <w:t>eleksi calon mahasiswa untuk menghasilkan calon mahasiswa yang bermutu yang diukur dari jumlah peminat, proporsi pendaftar terhadap daya tampung dan proporsi yang diterima dan yang registrasi.</w:t>
      </w:r>
    </w:p>
    <w:p w:rsidR="00794AA4" w:rsidRPr="00923EA6" w:rsidRDefault="00794AA4" w:rsidP="00794AA4">
      <w:pPr>
        <w:numPr>
          <w:ilvl w:val="1"/>
          <w:numId w:val="15"/>
        </w:numPr>
        <w:tabs>
          <w:tab w:val="clear" w:pos="360"/>
          <w:tab w:val="left" w:pos="540"/>
        </w:tabs>
        <w:spacing w:line="240" w:lineRule="auto"/>
        <w:ind w:left="540" w:hanging="540"/>
        <w:rPr>
          <w:lang w:val="sv-SE"/>
        </w:rPr>
      </w:pPr>
      <w:r w:rsidRPr="00923EA6">
        <w:rPr>
          <w:lang w:val="id-ID"/>
        </w:rPr>
        <w:t>Prestasi</w:t>
      </w:r>
      <w:r w:rsidRPr="00923EA6">
        <w:rPr>
          <w:lang w:val="sv-SE"/>
        </w:rPr>
        <w:t xml:space="preserve"> mahasiswa yang meliputi:</w:t>
      </w:r>
      <w:r w:rsidRPr="00923EA6">
        <w:rPr>
          <w:lang w:val="id-ID"/>
        </w:rPr>
        <w:t xml:space="preserve"> Indeks Prestasi Kumulatif, lama studi, persentase mahasiswa </w:t>
      </w:r>
      <w:r w:rsidRPr="00923EA6">
        <w:rPr>
          <w:i/>
          <w:lang w:val="id-ID"/>
        </w:rPr>
        <w:t>drop out</w:t>
      </w:r>
      <w:r w:rsidRPr="00923EA6">
        <w:rPr>
          <w:lang w:val="id-ID"/>
        </w:rPr>
        <w:t xml:space="preserve">  atau mengundurkan diri, </w:t>
      </w:r>
      <w:r w:rsidRPr="00923EA6">
        <w:rPr>
          <w:lang w:val="sv-SE"/>
        </w:rPr>
        <w:t xml:space="preserve">reputasi </w:t>
      </w:r>
      <w:r w:rsidR="00E42289">
        <w:rPr>
          <w:lang w:val="id-ID"/>
        </w:rPr>
        <w:t>bidang akademik dan profesi</w:t>
      </w:r>
      <w:r w:rsidRPr="00923EA6">
        <w:rPr>
          <w:lang w:val="id-ID"/>
        </w:rPr>
        <w:t>, bakat dan minat</w:t>
      </w:r>
      <w:r w:rsidRPr="00923EA6">
        <w:rPr>
          <w:lang w:val="sv-SE"/>
        </w:rPr>
        <w:t>.</w:t>
      </w:r>
    </w:p>
    <w:p w:rsidR="00794AA4" w:rsidRPr="00923EA6" w:rsidRDefault="00794AA4" w:rsidP="00794AA4">
      <w:pPr>
        <w:numPr>
          <w:ilvl w:val="1"/>
          <w:numId w:val="15"/>
        </w:numPr>
        <w:tabs>
          <w:tab w:val="clear" w:pos="360"/>
          <w:tab w:val="left" w:pos="540"/>
        </w:tabs>
        <w:spacing w:line="240" w:lineRule="auto"/>
        <w:ind w:left="540" w:hanging="540"/>
        <w:rPr>
          <w:color w:val="000000"/>
          <w:lang w:val="sv-SE"/>
        </w:rPr>
      </w:pPr>
      <w:r w:rsidRPr="00923EA6">
        <w:rPr>
          <w:bCs/>
        </w:rPr>
        <w:t xml:space="preserve">Jenis dan mutu layanan program studi kepada mahasiswa untuk </w:t>
      </w:r>
      <w:r w:rsidRPr="00923EA6">
        <w:rPr>
          <w:bCs/>
          <w:noProof/>
        </w:rPr>
        <w:t>membina dan mengembangkan</w:t>
      </w:r>
      <w:r w:rsidRPr="00923EA6">
        <w:rPr>
          <w:bCs/>
          <w:noProof/>
          <w:lang w:val="id-ID"/>
        </w:rPr>
        <w:t xml:space="preserve"> </w:t>
      </w:r>
      <w:r w:rsidRPr="00923EA6">
        <w:rPr>
          <w:bCs/>
          <w:noProof/>
        </w:rPr>
        <w:t>penalaran, minat, bakat, seni, dan kesejahteraan</w:t>
      </w:r>
      <w:r w:rsidRPr="00923EA6">
        <w:rPr>
          <w:bCs/>
        </w:rPr>
        <w:t xml:space="preserve">, mencakup layanan bimbingan dan konseling, pengembangan minat dan bakat, pembinaan </w:t>
      </w:r>
      <w:r w:rsidRPr="00923EA6">
        <w:rPr>
          <w:bCs/>
          <w:i/>
        </w:rPr>
        <w:t>soft skills</w:t>
      </w:r>
      <w:r w:rsidRPr="00923EA6">
        <w:rPr>
          <w:bCs/>
        </w:rPr>
        <w:t>, ketersediaan beasiswa, dan kesehatan.</w:t>
      </w:r>
    </w:p>
    <w:p w:rsidR="00794AA4" w:rsidRPr="00923EA6" w:rsidRDefault="00794AA4" w:rsidP="00794AA4">
      <w:pPr>
        <w:numPr>
          <w:ilvl w:val="1"/>
          <w:numId w:val="15"/>
        </w:numPr>
        <w:tabs>
          <w:tab w:val="clear" w:pos="360"/>
          <w:tab w:val="left" w:pos="540"/>
        </w:tabs>
        <w:spacing w:line="240" w:lineRule="auto"/>
        <w:ind w:left="540" w:hanging="540"/>
        <w:rPr>
          <w:color w:val="000000"/>
          <w:lang w:val="sv-SE"/>
        </w:rPr>
      </w:pPr>
      <w:r w:rsidRPr="00923EA6">
        <w:rPr>
          <w:color w:val="000000"/>
          <w:lang w:val="id-ID"/>
        </w:rPr>
        <w:t>Layanan kepada mahasiswa program profesi (mencakup layanan kewirausahaan, bimbingan karir,</w:t>
      </w:r>
      <w:r w:rsidR="000E4BF1">
        <w:rPr>
          <w:color w:val="000000"/>
          <w:lang w:val="id-ID"/>
        </w:rPr>
        <w:t xml:space="preserve"> informasi dan penempatan kerja</w:t>
      </w:r>
    </w:p>
    <w:p w:rsidR="00794AA4" w:rsidRPr="00923EA6" w:rsidRDefault="00794AA4" w:rsidP="00794AA4">
      <w:pPr>
        <w:numPr>
          <w:ilvl w:val="1"/>
          <w:numId w:val="15"/>
        </w:numPr>
        <w:tabs>
          <w:tab w:val="clear" w:pos="360"/>
          <w:tab w:val="left" w:pos="540"/>
        </w:tabs>
        <w:spacing w:line="240" w:lineRule="auto"/>
        <w:ind w:left="540" w:hanging="540"/>
        <w:rPr>
          <w:color w:val="000000"/>
          <w:lang w:val="sv-SE"/>
        </w:rPr>
      </w:pPr>
      <w:r w:rsidRPr="00923EA6">
        <w:rPr>
          <w:color w:val="000000"/>
          <w:lang w:val="id-ID"/>
        </w:rPr>
        <w:t>Profil lulusan: ujian nasional ko</w:t>
      </w:r>
      <w:r w:rsidR="000E4BF1">
        <w:rPr>
          <w:color w:val="000000"/>
          <w:lang w:val="id-ID"/>
        </w:rPr>
        <w:t>mpetensi dokter hewan Indonesia</w:t>
      </w:r>
      <w:r w:rsidR="000E4BF1">
        <w:rPr>
          <w:color w:val="000000"/>
        </w:rPr>
        <w:t>.</w:t>
      </w:r>
    </w:p>
    <w:p w:rsidR="00794AA4" w:rsidRPr="00923EA6" w:rsidRDefault="00794AA4" w:rsidP="00794AA4">
      <w:pPr>
        <w:numPr>
          <w:ilvl w:val="1"/>
          <w:numId w:val="15"/>
        </w:numPr>
        <w:tabs>
          <w:tab w:val="clear" w:pos="360"/>
          <w:tab w:val="left" w:pos="540"/>
        </w:tabs>
        <w:spacing w:line="240" w:lineRule="auto"/>
        <w:ind w:left="540" w:hanging="540"/>
        <w:rPr>
          <w:color w:val="000000"/>
          <w:lang w:val="sv-SE"/>
        </w:rPr>
      </w:pPr>
      <w:r w:rsidRPr="00923EA6">
        <w:rPr>
          <w:lang w:val="id-ID"/>
        </w:rPr>
        <w:t>Masa tunggu lulusan untuk memperoleh pekerjaan pertama dan kesesuaian dengan kompetensi</w:t>
      </w:r>
      <w:r w:rsidR="000E4BF1">
        <w:t>.</w:t>
      </w:r>
    </w:p>
    <w:p w:rsidR="00794AA4" w:rsidRPr="00923EA6" w:rsidRDefault="00794AA4" w:rsidP="00794AA4">
      <w:pPr>
        <w:numPr>
          <w:ilvl w:val="1"/>
          <w:numId w:val="15"/>
        </w:numPr>
        <w:tabs>
          <w:tab w:val="clear" w:pos="360"/>
          <w:tab w:val="left" w:pos="540"/>
        </w:tabs>
        <w:spacing w:line="240" w:lineRule="auto"/>
        <w:ind w:left="540" w:hanging="540"/>
        <w:rPr>
          <w:lang w:val="sv-SE"/>
        </w:rPr>
      </w:pPr>
      <w:r w:rsidRPr="00923EA6">
        <w:t>Pelacakan dan perekaman data lulusan yang mencakup</w:t>
      </w:r>
      <w:r w:rsidRPr="00923EA6">
        <w:rPr>
          <w:lang w:val="id-ID"/>
        </w:rPr>
        <w:t xml:space="preserve"> u</w:t>
      </w:r>
      <w:r w:rsidRPr="00923EA6">
        <w:t>paya pelacakan dan perekaman data lulusan, pemanfaatan hasil pelacakan untuk perbaikan dalam aspek proses pembelajaran, penggalangan dana, informasi pekerjaan, dan membangun jejaring, serta pendapat pengguna lulusan terhadap mutu alumni.</w:t>
      </w:r>
    </w:p>
    <w:p w:rsidR="00794AA4" w:rsidRPr="00923EA6" w:rsidRDefault="00794AA4" w:rsidP="00860528">
      <w:pPr>
        <w:numPr>
          <w:ilvl w:val="1"/>
          <w:numId w:val="23"/>
        </w:numPr>
        <w:tabs>
          <w:tab w:val="left" w:pos="540"/>
        </w:tabs>
        <w:spacing w:line="240" w:lineRule="auto"/>
        <w:ind w:left="567" w:hanging="567"/>
        <w:rPr>
          <w:color w:val="000000"/>
          <w:lang w:val="sv-SE"/>
        </w:rPr>
      </w:pPr>
      <w:r w:rsidRPr="00923EA6">
        <w:rPr>
          <w:lang w:val="id-ID"/>
        </w:rPr>
        <w:t xml:space="preserve">Partisipasi </w:t>
      </w:r>
      <w:r w:rsidRPr="00923EA6">
        <w:t xml:space="preserve">alumni </w:t>
      </w:r>
      <w:r w:rsidRPr="00923EA6">
        <w:rPr>
          <w:lang w:val="id-ID"/>
        </w:rPr>
        <w:t>dalam pengembangan</w:t>
      </w:r>
      <w:r w:rsidRPr="00923EA6">
        <w:t xml:space="preserve"> program studi, meliputi</w:t>
      </w:r>
      <w:r w:rsidRPr="00923EA6">
        <w:rPr>
          <w:lang w:val="id-ID"/>
        </w:rPr>
        <w:t xml:space="preserve">, </w:t>
      </w:r>
      <w:r w:rsidRPr="00923EA6">
        <w:t>sumbangan dana, sumbangan fasilitas, keterlibatan dalam kegiatan</w:t>
      </w:r>
      <w:r w:rsidRPr="00923EA6">
        <w:rPr>
          <w:lang w:val="id-ID"/>
        </w:rPr>
        <w:t xml:space="preserve"> program studi</w:t>
      </w:r>
      <w:r w:rsidRPr="00923EA6">
        <w:t>, pengembangan jejaring, dan penyediaan fasilitas</w:t>
      </w:r>
      <w:r w:rsidRPr="00923EA6">
        <w:rPr>
          <w:lang w:val="id-ID"/>
        </w:rPr>
        <w:t>.</w:t>
      </w:r>
      <w:r w:rsidRPr="00923EA6">
        <w:rPr>
          <w:color w:val="000000"/>
          <w:lang w:val="sv-SE"/>
        </w:rPr>
        <w:t xml:space="preserve"> </w:t>
      </w:r>
    </w:p>
    <w:p w:rsidR="00794AA4" w:rsidRPr="00923EA6" w:rsidRDefault="00794AA4" w:rsidP="00794AA4">
      <w:pPr>
        <w:tabs>
          <w:tab w:val="left" w:pos="540"/>
        </w:tabs>
        <w:spacing w:line="240" w:lineRule="auto"/>
        <w:ind w:left="540"/>
        <w:rPr>
          <w:color w:val="000000"/>
          <w:lang w:val="sv-SE"/>
        </w:rPr>
      </w:pPr>
    </w:p>
    <w:p w:rsidR="00794AA4" w:rsidRPr="00923EA6" w:rsidRDefault="00794AA4" w:rsidP="00794AA4">
      <w:pPr>
        <w:pStyle w:val="Heading1"/>
        <w:spacing w:line="240" w:lineRule="auto"/>
        <w:jc w:val="both"/>
        <w:rPr>
          <w:color w:val="0D0D0D"/>
          <w:sz w:val="24"/>
          <w:szCs w:val="24"/>
          <w:lang w:val="id-ID"/>
        </w:rPr>
      </w:pPr>
      <w:bookmarkStart w:id="12" w:name="_Toc204423610"/>
    </w:p>
    <w:p w:rsidR="00794AA4" w:rsidRPr="00923EA6" w:rsidRDefault="00794AA4" w:rsidP="00794AA4">
      <w:pPr>
        <w:pStyle w:val="Heading1"/>
        <w:spacing w:line="240" w:lineRule="auto"/>
        <w:jc w:val="both"/>
        <w:rPr>
          <w:bCs w:val="0"/>
          <w:color w:val="0D0D0D"/>
          <w:sz w:val="24"/>
          <w:szCs w:val="24"/>
          <w:lang w:val="nb-NO"/>
        </w:rPr>
      </w:pPr>
      <w:r w:rsidRPr="00923EA6">
        <w:rPr>
          <w:color w:val="0D0D0D"/>
          <w:sz w:val="24"/>
          <w:szCs w:val="24"/>
          <w:lang w:val="nb-NO"/>
        </w:rPr>
        <w:t>Standar 4. Sumber Daya Manusia</w:t>
      </w:r>
      <w:bookmarkEnd w:id="12"/>
    </w:p>
    <w:p w:rsidR="00794AA4" w:rsidRPr="00923EA6" w:rsidRDefault="00794AA4" w:rsidP="00794AA4">
      <w:pPr>
        <w:spacing w:line="240" w:lineRule="auto"/>
        <w:rPr>
          <w:color w:val="0D0D0D"/>
          <w:lang w:val="id-ID"/>
        </w:rPr>
      </w:pPr>
    </w:p>
    <w:p w:rsidR="00794AA4" w:rsidRPr="00923EA6" w:rsidRDefault="00794AA4" w:rsidP="00794AA4">
      <w:pPr>
        <w:spacing w:line="240" w:lineRule="auto"/>
        <w:rPr>
          <w:color w:val="0D0D0D"/>
          <w:lang w:val="nb-NO"/>
        </w:rPr>
      </w:pPr>
      <w:r w:rsidRPr="00923EA6">
        <w:rPr>
          <w:color w:val="0D0D0D"/>
          <w:lang w:val="id-ID"/>
        </w:rPr>
        <w:t xml:space="preserve">Standar ini adalah acuan keunggulan mutu </w:t>
      </w:r>
      <w:r w:rsidRPr="00923EA6">
        <w:rPr>
          <w:color w:val="0D0D0D"/>
          <w:lang w:val="nb-NO"/>
        </w:rPr>
        <w:t>sumber daya manusia</w:t>
      </w:r>
      <w:r w:rsidRPr="00923EA6">
        <w:rPr>
          <w:color w:val="0D0D0D"/>
          <w:lang w:val="id-ID"/>
        </w:rPr>
        <w:t xml:space="preserve"> yang andal dan mampu menjamin mutu penyelenggaraan program studi, melalui program akademik sesuai dengan visi, misi, tujuan, dan sasaran. Program studi harus mendayagunakan sumber daya manusia yang meliputi</w:t>
      </w:r>
      <w:r w:rsidRPr="00923EA6">
        <w:rPr>
          <w:color w:val="0D0D0D"/>
          <w:lang w:val="nb-NO"/>
        </w:rPr>
        <w:t xml:space="preserve"> dosen dan </w:t>
      </w:r>
      <w:r w:rsidRPr="00923EA6">
        <w:rPr>
          <w:color w:val="0D0D0D"/>
          <w:lang w:val="id-ID"/>
        </w:rPr>
        <w:t>tenaga kependidikan yang layak,</w:t>
      </w:r>
      <w:r w:rsidRPr="00923EA6">
        <w:rPr>
          <w:color w:val="0D0D0D"/>
          <w:lang w:val="nb-NO"/>
        </w:rPr>
        <w:t xml:space="preserve"> kompeten</w:t>
      </w:r>
      <w:r w:rsidRPr="00923EA6">
        <w:rPr>
          <w:color w:val="0D0D0D"/>
          <w:lang w:val="id-ID"/>
        </w:rPr>
        <w:t>,</w:t>
      </w:r>
      <w:r w:rsidRPr="00923EA6">
        <w:rPr>
          <w:color w:val="0D0D0D"/>
          <w:lang w:val="nb-NO"/>
        </w:rPr>
        <w:t xml:space="preserve"> relevan dan andal</w:t>
      </w:r>
      <w:r w:rsidRPr="00923EA6">
        <w:rPr>
          <w:color w:val="0D0D0D"/>
          <w:lang w:val="id-ID"/>
        </w:rPr>
        <w:t>.</w:t>
      </w:r>
      <w:r w:rsidRPr="00923EA6">
        <w:rPr>
          <w:color w:val="0D0D0D"/>
          <w:lang w:val="nb-NO"/>
        </w:rPr>
        <w:t xml:space="preserve"> Dosen merupakan sumber daya manusia utama dalam proses pembentukan nilai tambah yang bermutu pada diri mahasiswa yang dibimbingnya, bagi bidang ilmu yang diampunya, dan kesejahteraan masyarakat.  </w:t>
      </w:r>
    </w:p>
    <w:p w:rsidR="00794AA4" w:rsidRPr="00923EA6" w:rsidRDefault="00794AA4" w:rsidP="00794AA4">
      <w:pPr>
        <w:spacing w:line="240" w:lineRule="auto"/>
        <w:rPr>
          <w:color w:val="0D0D0D"/>
          <w:lang w:val="nb-NO"/>
        </w:rPr>
      </w:pPr>
    </w:p>
    <w:p w:rsidR="00794AA4" w:rsidRPr="00923EA6" w:rsidRDefault="00794AA4" w:rsidP="00794AA4">
      <w:pPr>
        <w:spacing w:line="240" w:lineRule="auto"/>
        <w:rPr>
          <w:color w:val="0D0D0D"/>
          <w:lang w:val="id-ID"/>
        </w:rPr>
      </w:pPr>
      <w:r w:rsidRPr="00923EA6">
        <w:rPr>
          <w:color w:val="0D0D0D"/>
          <w:lang w:val="id-ID"/>
        </w:rPr>
        <w:t>Untuk menjamin mutu dosen dan tenaga kependidikan yang bermutu baik, program studi harus memiliki kewenangan d</w:t>
      </w:r>
      <w:r w:rsidRPr="00923EA6">
        <w:rPr>
          <w:color w:val="0D0D0D"/>
          <w:lang w:val="nb-NO"/>
        </w:rPr>
        <w:t>alam</w:t>
      </w:r>
      <w:r w:rsidRPr="00923EA6">
        <w:rPr>
          <w:color w:val="0D0D0D"/>
          <w:lang w:val="id-ID"/>
        </w:rPr>
        <w:t xml:space="preserve"> pengambilan keputusan </w:t>
      </w:r>
      <w:r w:rsidRPr="00923EA6">
        <w:rPr>
          <w:color w:val="0D0D0D"/>
          <w:lang w:val="nb-NO"/>
        </w:rPr>
        <w:t>terkait dengan rekrutmen</w:t>
      </w:r>
      <w:r w:rsidRPr="00923EA6">
        <w:rPr>
          <w:color w:val="0D0D0D"/>
          <w:lang w:val="id-ID"/>
        </w:rPr>
        <w:t xml:space="preserve">, penempatan, </w:t>
      </w:r>
      <w:r w:rsidRPr="00923EA6">
        <w:rPr>
          <w:color w:val="0D0D0D"/>
          <w:lang w:val="nb-NO"/>
        </w:rPr>
        <w:t xml:space="preserve">pembinaan, </w:t>
      </w:r>
      <w:r w:rsidRPr="00923EA6">
        <w:rPr>
          <w:color w:val="0D0D0D"/>
          <w:lang w:val="id-ID"/>
        </w:rPr>
        <w:t>pengembangan karir</w:t>
      </w:r>
      <w:r w:rsidRPr="00923EA6">
        <w:rPr>
          <w:color w:val="0D0D0D"/>
          <w:lang w:val="nb-NO"/>
        </w:rPr>
        <w:t xml:space="preserve"> </w:t>
      </w:r>
      <w:r w:rsidRPr="00923EA6">
        <w:rPr>
          <w:color w:val="0D0D0D"/>
          <w:lang w:val="id-ID"/>
        </w:rPr>
        <w:t>yang baik. Program studi harus memiliki sistem monitoring dan evaluasi yang efektif terhadap pengelolaan sumber daya manusia untuk menjamin mutu pengelolaan program akademik.</w:t>
      </w:r>
    </w:p>
    <w:p w:rsidR="00794AA4" w:rsidRPr="00923EA6" w:rsidRDefault="00794AA4" w:rsidP="00794AA4">
      <w:pPr>
        <w:pStyle w:val="Heading2"/>
        <w:spacing w:line="240" w:lineRule="auto"/>
        <w:rPr>
          <w:bCs w:val="0"/>
          <w:color w:val="0D0D0D"/>
          <w:lang w:val="id-ID"/>
        </w:rPr>
      </w:pPr>
    </w:p>
    <w:p w:rsidR="00794AA4" w:rsidRPr="00923EA6" w:rsidRDefault="00794AA4" w:rsidP="00794AA4">
      <w:pPr>
        <w:pStyle w:val="Heading2"/>
        <w:spacing w:line="240" w:lineRule="auto"/>
        <w:rPr>
          <w:bCs w:val="0"/>
          <w:color w:val="0D0D0D"/>
          <w:lang w:val="id-ID"/>
        </w:rPr>
      </w:pPr>
      <w:bookmarkStart w:id="13" w:name="_Toc204423611"/>
      <w:r w:rsidRPr="00923EA6">
        <w:rPr>
          <w:bCs w:val="0"/>
          <w:color w:val="0D0D0D"/>
          <w:lang w:val="id-ID"/>
        </w:rPr>
        <w:t>Deskripsi</w:t>
      </w:r>
      <w:bookmarkEnd w:id="13"/>
      <w:r w:rsidRPr="00923EA6">
        <w:rPr>
          <w:bCs w:val="0"/>
          <w:color w:val="0D0D0D"/>
          <w:lang w:val="id-ID"/>
        </w:rPr>
        <w:t xml:space="preserve"> </w:t>
      </w:r>
    </w:p>
    <w:p w:rsidR="00794AA4" w:rsidRPr="00923EA6" w:rsidRDefault="00794AA4" w:rsidP="00794AA4">
      <w:pPr>
        <w:spacing w:line="240" w:lineRule="auto"/>
        <w:rPr>
          <w:color w:val="0D0D0D"/>
          <w:lang w:val="id-ID"/>
        </w:rPr>
      </w:pPr>
    </w:p>
    <w:p w:rsidR="00794AA4" w:rsidRPr="00923EA6" w:rsidRDefault="00794AA4" w:rsidP="00794AA4">
      <w:pPr>
        <w:spacing w:line="240" w:lineRule="auto"/>
        <w:rPr>
          <w:color w:val="0D0D0D"/>
          <w:lang w:val="id-ID"/>
        </w:rPr>
      </w:pPr>
      <w:r w:rsidRPr="00923EA6">
        <w:rPr>
          <w:color w:val="0D0D0D"/>
          <w:lang w:val="id-ID"/>
        </w:rPr>
        <w:t>Program studi mendayagunakan dosen tetap yang memenuhi kualifikasi akademik dan profesional, serta mutu kinerja, dalam jumlah yang selaras dengan tuntutan penyelenggaraan  program. Jika diperlukan program studi mendayagunakan dosen tidak tetap (dosen mata ajar, dosen tamu, dosen luar biasa dan/atau pakar) untuk memenuhi kebutuhan penjaminan mutu program akademik. Program studi   mendayagunakan tenaga kependidikan, seperti pustakawan, laboran, analis, teknisi, operator, dan/atau staf administrasi dengan kualifikasi dan mutu kinerja, serta jumlah yang sesuai dengan kebutuhan penyelenggaraan program studi. Program studi memiliki sistem seleksi, perekrutan, penempatan, pengembangan, retensi, dan pemberhentian dosen dan tenaga kependidikan yang selaras dengan kebutuhan penjaminan mutu program akademik.</w:t>
      </w:r>
    </w:p>
    <w:p w:rsidR="00794AA4" w:rsidRPr="00923EA6" w:rsidRDefault="00794AA4" w:rsidP="00794AA4">
      <w:pPr>
        <w:spacing w:line="240" w:lineRule="auto"/>
        <w:rPr>
          <w:color w:val="0D0D0D"/>
          <w:lang w:val="id-ID"/>
        </w:rPr>
      </w:pPr>
    </w:p>
    <w:p w:rsidR="00794AA4" w:rsidRPr="00923EA6" w:rsidRDefault="00794AA4" w:rsidP="00794AA4">
      <w:pPr>
        <w:spacing w:line="240" w:lineRule="auto"/>
        <w:rPr>
          <w:b/>
          <w:bCs/>
          <w:color w:val="0D0D0D"/>
          <w:lang w:val="id-ID"/>
        </w:rPr>
      </w:pPr>
      <w:r w:rsidRPr="00923EA6">
        <w:rPr>
          <w:b/>
          <w:bCs/>
          <w:color w:val="0D0D0D"/>
          <w:lang w:val="fi-FI"/>
        </w:rPr>
        <w:t xml:space="preserve">Deskriptor </w:t>
      </w:r>
      <w:r w:rsidRPr="00923EA6">
        <w:rPr>
          <w:b/>
          <w:bCs/>
          <w:color w:val="0D0D0D"/>
          <w:lang w:val="id-ID"/>
        </w:rPr>
        <w:t>E</w:t>
      </w:r>
      <w:r w:rsidRPr="00923EA6">
        <w:rPr>
          <w:b/>
          <w:bCs/>
          <w:color w:val="0D0D0D"/>
          <w:lang w:val="fi-FI"/>
        </w:rPr>
        <w:t xml:space="preserve">lemen </w:t>
      </w:r>
      <w:r w:rsidRPr="00923EA6">
        <w:rPr>
          <w:b/>
          <w:bCs/>
          <w:color w:val="0D0D0D"/>
          <w:lang w:val="id-ID"/>
        </w:rPr>
        <w:t>P</w:t>
      </w:r>
      <w:r w:rsidRPr="00923EA6">
        <w:rPr>
          <w:b/>
          <w:bCs/>
          <w:color w:val="0D0D0D"/>
          <w:lang w:val="fi-FI"/>
        </w:rPr>
        <w:t>enilaian</w:t>
      </w:r>
      <w:r w:rsidRPr="00923EA6">
        <w:rPr>
          <w:b/>
          <w:bCs/>
          <w:color w:val="0D0D0D"/>
          <w:lang w:val="id-ID"/>
        </w:rPr>
        <w:t>:</w:t>
      </w:r>
    </w:p>
    <w:p w:rsidR="00794AA4" w:rsidRPr="00923EA6" w:rsidRDefault="00794AA4" w:rsidP="00794AA4">
      <w:pPr>
        <w:spacing w:line="240" w:lineRule="auto"/>
        <w:rPr>
          <w:b/>
          <w:bCs/>
          <w:color w:val="0D0D0D"/>
        </w:rPr>
      </w:pPr>
    </w:p>
    <w:p w:rsidR="00794AA4" w:rsidRPr="00923EA6" w:rsidRDefault="00794AA4" w:rsidP="00794AA4">
      <w:pPr>
        <w:numPr>
          <w:ilvl w:val="1"/>
          <w:numId w:val="20"/>
        </w:numPr>
        <w:spacing w:line="240" w:lineRule="auto"/>
        <w:ind w:left="567" w:hanging="567"/>
        <w:rPr>
          <w:color w:val="0D0D0D"/>
          <w:lang w:val="nb-NO"/>
        </w:rPr>
      </w:pPr>
      <w:r w:rsidRPr="00923EA6">
        <w:rPr>
          <w:color w:val="0D0D0D"/>
          <w:lang w:val="id-ID"/>
        </w:rPr>
        <w:t>E</w:t>
      </w:r>
      <w:r w:rsidRPr="00923EA6">
        <w:rPr>
          <w:color w:val="0D0D0D"/>
        </w:rPr>
        <w:t>fektivitas</w:t>
      </w:r>
      <w:r w:rsidRPr="00923EA6">
        <w:rPr>
          <w:color w:val="0D0D0D"/>
          <w:lang w:val="id-ID"/>
        </w:rPr>
        <w:t xml:space="preserve"> sistem seleksi, rekrutmen, penempatan, </w:t>
      </w:r>
      <w:r w:rsidRPr="00923EA6">
        <w:rPr>
          <w:color w:val="0D0D0D"/>
          <w:lang w:val="fi-FI"/>
        </w:rPr>
        <w:t>pengembangan</w:t>
      </w:r>
      <w:r w:rsidRPr="00923EA6">
        <w:rPr>
          <w:color w:val="0D0D0D"/>
          <w:lang w:val="id-ID"/>
        </w:rPr>
        <w:t>, retensi, dan pemberhentian</w:t>
      </w:r>
      <w:r w:rsidRPr="00923EA6">
        <w:rPr>
          <w:color w:val="0D0D0D"/>
          <w:lang w:val="fi-FI"/>
        </w:rPr>
        <w:t xml:space="preserve"> dosen dan </w:t>
      </w:r>
      <w:r w:rsidRPr="00923EA6">
        <w:rPr>
          <w:color w:val="0D0D0D"/>
          <w:lang w:val="id-ID"/>
        </w:rPr>
        <w:t>tenaga kependidikan</w:t>
      </w:r>
      <w:r w:rsidRPr="00923EA6">
        <w:rPr>
          <w:color w:val="0D0D0D"/>
          <w:lang w:val="fi-FI"/>
        </w:rPr>
        <w:t xml:space="preserve"> </w:t>
      </w:r>
      <w:r w:rsidRPr="00923EA6">
        <w:rPr>
          <w:color w:val="0D0D0D"/>
          <w:lang w:val="id-ID"/>
        </w:rPr>
        <w:t>untuk menjamin mutu penyelenggaraan program akademik</w:t>
      </w:r>
      <w:r w:rsidRPr="00923EA6">
        <w:rPr>
          <w:lang w:val="nb-NO"/>
        </w:rPr>
        <w:t>.</w:t>
      </w:r>
    </w:p>
    <w:p w:rsidR="00794AA4" w:rsidRPr="00923EA6" w:rsidRDefault="00794AA4" w:rsidP="00794AA4">
      <w:pPr>
        <w:numPr>
          <w:ilvl w:val="1"/>
          <w:numId w:val="20"/>
        </w:numPr>
        <w:spacing w:line="240" w:lineRule="auto"/>
        <w:ind w:left="567" w:hanging="567"/>
        <w:rPr>
          <w:bCs/>
          <w:color w:val="000000"/>
          <w:lang w:val="nb-NO"/>
        </w:rPr>
      </w:pPr>
      <w:r w:rsidRPr="00923EA6">
        <w:rPr>
          <w:color w:val="000000"/>
          <w:lang w:val="nb-NO"/>
        </w:rPr>
        <w:t xml:space="preserve">Pedoman dan pelaksanaan monitoring dan evaluasi kinerja dosen </w:t>
      </w:r>
      <w:r w:rsidRPr="00923EA6">
        <w:rPr>
          <w:color w:val="000000"/>
          <w:lang w:val="id-ID"/>
        </w:rPr>
        <w:t>(</w:t>
      </w:r>
      <w:r w:rsidRPr="00923EA6">
        <w:rPr>
          <w:color w:val="000000"/>
          <w:lang w:val="nb-NO"/>
        </w:rPr>
        <w:t>di bidang pendidikan, penelitian</w:t>
      </w:r>
      <w:r w:rsidRPr="00923EA6">
        <w:rPr>
          <w:color w:val="000000"/>
          <w:lang w:val="id-ID"/>
        </w:rPr>
        <w:t xml:space="preserve"> dan</w:t>
      </w:r>
      <w:r w:rsidRPr="00923EA6">
        <w:rPr>
          <w:color w:val="000000"/>
          <w:lang w:val="nb-NO"/>
        </w:rPr>
        <w:t xml:space="preserve"> pelayanan/pengabdian kepada masyarakat</w:t>
      </w:r>
      <w:r w:rsidRPr="00923EA6">
        <w:rPr>
          <w:color w:val="000000"/>
          <w:lang w:val="id-ID"/>
        </w:rPr>
        <w:t>), dan tenaga kependidikan.</w:t>
      </w:r>
    </w:p>
    <w:p w:rsidR="00794AA4" w:rsidRPr="00923EA6" w:rsidRDefault="00794AA4" w:rsidP="00794AA4">
      <w:pPr>
        <w:numPr>
          <w:ilvl w:val="1"/>
          <w:numId w:val="20"/>
        </w:numPr>
        <w:spacing w:line="240" w:lineRule="auto"/>
        <w:ind w:left="567" w:hanging="567"/>
        <w:rPr>
          <w:lang w:val="id-ID"/>
        </w:rPr>
      </w:pPr>
      <w:r w:rsidRPr="00923EA6">
        <w:rPr>
          <w:lang w:val="nb-NO"/>
        </w:rPr>
        <w:t xml:space="preserve">Profil </w:t>
      </w:r>
      <w:r w:rsidRPr="00923EA6">
        <w:rPr>
          <w:lang w:val="id-ID"/>
        </w:rPr>
        <w:t xml:space="preserve"> </w:t>
      </w:r>
      <w:r w:rsidRPr="00923EA6">
        <w:rPr>
          <w:lang w:val="nb-NO"/>
        </w:rPr>
        <w:t>dosen</w:t>
      </w:r>
      <w:r w:rsidRPr="00923EA6">
        <w:rPr>
          <w:lang w:val="id-ID"/>
        </w:rPr>
        <w:t xml:space="preserve"> </w:t>
      </w:r>
      <w:r w:rsidRPr="00923EA6">
        <w:rPr>
          <w:lang w:val="nb-NO"/>
        </w:rPr>
        <w:t xml:space="preserve"> </w:t>
      </w:r>
      <w:r w:rsidRPr="00923EA6">
        <w:rPr>
          <w:lang w:val="id-ID"/>
        </w:rPr>
        <w:t xml:space="preserve">tetap dan tidak tetap </w:t>
      </w:r>
      <w:r w:rsidRPr="00923EA6">
        <w:rPr>
          <w:lang w:val="nb-NO"/>
        </w:rPr>
        <w:t xml:space="preserve">yang </w:t>
      </w:r>
      <w:r w:rsidRPr="00923EA6">
        <w:rPr>
          <w:lang w:val="id-ID"/>
        </w:rPr>
        <w:t xml:space="preserve"> </w:t>
      </w:r>
      <w:r w:rsidRPr="00923EA6">
        <w:rPr>
          <w:lang w:val="nb-NO"/>
        </w:rPr>
        <w:t>mencakup</w:t>
      </w:r>
      <w:r w:rsidRPr="00923EA6">
        <w:rPr>
          <w:lang w:val="id-ID"/>
        </w:rPr>
        <w:t xml:space="preserve"> tingkat </w:t>
      </w:r>
      <w:r w:rsidRPr="00923EA6">
        <w:rPr>
          <w:lang w:val="sv-SE"/>
        </w:rPr>
        <w:t>pendidikan</w:t>
      </w:r>
      <w:r w:rsidRPr="00923EA6">
        <w:rPr>
          <w:lang w:val="id-ID"/>
        </w:rPr>
        <w:t xml:space="preserve">, jabatan akademik, </w:t>
      </w:r>
      <w:r w:rsidRPr="00923EA6">
        <w:rPr>
          <w:lang w:val="fi-FI"/>
        </w:rPr>
        <w:t xml:space="preserve">bidang </w:t>
      </w:r>
      <w:r w:rsidRPr="00923EA6">
        <w:rPr>
          <w:lang w:val="id-ID"/>
        </w:rPr>
        <w:t>keahlia</w:t>
      </w:r>
      <w:r w:rsidR="000E4BF1">
        <w:rPr>
          <w:lang w:val="id-ID"/>
        </w:rPr>
        <w:t>n, mata kuliah/blok yang diampu</w:t>
      </w:r>
      <w:r w:rsidR="000E4BF1">
        <w:t>.</w:t>
      </w:r>
    </w:p>
    <w:p w:rsidR="00794AA4" w:rsidRPr="000E4BF1" w:rsidRDefault="00794AA4" w:rsidP="00794AA4">
      <w:pPr>
        <w:spacing w:line="240" w:lineRule="auto"/>
        <w:ind w:left="567" w:hanging="567"/>
      </w:pPr>
      <w:r w:rsidRPr="00923EA6">
        <w:rPr>
          <w:lang w:val="id-ID"/>
        </w:rPr>
        <w:t xml:space="preserve">4.4 </w:t>
      </w:r>
      <w:r w:rsidRPr="00923EA6">
        <w:rPr>
          <w:lang w:val="id-ID"/>
        </w:rPr>
        <w:tab/>
        <w:t>Aktivitas dosen tetap dalam bidang Tridharma dan dosen tidak tetap dalam proses pembelajaran</w:t>
      </w:r>
      <w:r w:rsidR="000E4BF1">
        <w:t>.</w:t>
      </w:r>
    </w:p>
    <w:p w:rsidR="00794AA4" w:rsidRPr="00923EA6" w:rsidRDefault="00794AA4" w:rsidP="00794AA4">
      <w:pPr>
        <w:numPr>
          <w:ilvl w:val="1"/>
          <w:numId w:val="21"/>
        </w:numPr>
        <w:spacing w:line="240" w:lineRule="auto"/>
        <w:ind w:left="567" w:hanging="567"/>
        <w:rPr>
          <w:noProof/>
          <w:lang w:val="sv-SE"/>
        </w:rPr>
      </w:pPr>
      <w:r w:rsidRPr="00923EA6">
        <w:t xml:space="preserve">Peningkatan kemampuan dosen tetap </w:t>
      </w:r>
      <w:r w:rsidRPr="00923EA6">
        <w:rPr>
          <w:lang w:val="id-ID"/>
        </w:rPr>
        <w:t xml:space="preserve">yang bidang keahliannya sesuai dengan program studi </w:t>
      </w:r>
      <w:r w:rsidRPr="00923EA6">
        <w:t xml:space="preserve">melalui program tugas belajar dalam bidang yang sesuai dengan bidang </w:t>
      </w:r>
      <w:r w:rsidRPr="00923EA6">
        <w:rPr>
          <w:lang w:val="id-ID"/>
        </w:rPr>
        <w:t>program studi</w:t>
      </w:r>
      <w:r w:rsidR="000E4BF1">
        <w:rPr>
          <w:lang w:val="sv-SE"/>
        </w:rPr>
        <w:t>.</w:t>
      </w:r>
    </w:p>
    <w:p w:rsidR="00794AA4" w:rsidRPr="00923EA6" w:rsidRDefault="00794AA4" w:rsidP="00794AA4">
      <w:pPr>
        <w:numPr>
          <w:ilvl w:val="1"/>
          <w:numId w:val="21"/>
        </w:numPr>
        <w:spacing w:line="240" w:lineRule="auto"/>
        <w:ind w:left="567" w:hanging="567"/>
        <w:rPr>
          <w:noProof/>
          <w:lang w:val="sv-SE"/>
        </w:rPr>
      </w:pPr>
      <w:r w:rsidRPr="00923EA6">
        <w:t xml:space="preserve">Kegiatan dosen tetap yang bidang keahliannya sesuai dengan </w:t>
      </w:r>
      <w:r w:rsidRPr="00923EA6">
        <w:rPr>
          <w:lang w:val="id-ID"/>
        </w:rPr>
        <w:t>program studi</w:t>
      </w:r>
      <w:r w:rsidRPr="00923EA6">
        <w:t xml:space="preserve"> dalam seminar ilmiah/</w:t>
      </w:r>
      <w:r w:rsidRPr="00923EA6">
        <w:rPr>
          <w:lang w:val="id-ID"/>
        </w:rPr>
        <w:t>simposium/</w:t>
      </w:r>
      <w:r w:rsidRPr="00923EA6">
        <w:t>lokakarya/pe</w:t>
      </w:r>
      <w:r w:rsidRPr="00923EA6">
        <w:rPr>
          <w:lang w:val="id-ID"/>
        </w:rPr>
        <w:t>latihan/pameran</w:t>
      </w:r>
      <w:r w:rsidRPr="00923EA6">
        <w:t xml:space="preserve"> yang tidak hanya melibatkan dosen PT sendiri</w:t>
      </w:r>
      <w:r w:rsidR="000E4BF1">
        <w:t>.</w:t>
      </w:r>
    </w:p>
    <w:p w:rsidR="00794AA4" w:rsidRPr="00923EA6" w:rsidRDefault="00794AA4" w:rsidP="00794AA4">
      <w:pPr>
        <w:numPr>
          <w:ilvl w:val="1"/>
          <w:numId w:val="21"/>
        </w:numPr>
        <w:spacing w:line="240" w:lineRule="auto"/>
        <w:ind w:left="567" w:hanging="567"/>
        <w:rPr>
          <w:noProof/>
          <w:lang w:val="sv-SE"/>
        </w:rPr>
      </w:pPr>
      <w:r w:rsidRPr="00923EA6">
        <w:rPr>
          <w:lang w:val="sv-SE"/>
        </w:rPr>
        <w:t xml:space="preserve">Kegiatan tenaga ahli/pakar sebagai pembicara dalam seminar/pelatihan, pembicara tamu, dsb, dari luar </w:t>
      </w:r>
      <w:r w:rsidRPr="00923EA6">
        <w:rPr>
          <w:lang w:val="id-ID"/>
        </w:rPr>
        <w:t>perguruan tinggi</w:t>
      </w:r>
      <w:r w:rsidRPr="00923EA6">
        <w:rPr>
          <w:lang w:val="sv-SE"/>
        </w:rPr>
        <w:t xml:space="preserve"> sendiri (tidak termasuk dosen tidak tetap).</w:t>
      </w:r>
    </w:p>
    <w:p w:rsidR="00794AA4" w:rsidRPr="00923EA6" w:rsidRDefault="00794AA4" w:rsidP="00794AA4">
      <w:pPr>
        <w:numPr>
          <w:ilvl w:val="1"/>
          <w:numId w:val="21"/>
        </w:numPr>
        <w:spacing w:line="240" w:lineRule="auto"/>
        <w:ind w:left="567" w:hanging="567"/>
        <w:rPr>
          <w:noProof/>
          <w:lang w:val="sv-SE"/>
        </w:rPr>
      </w:pPr>
      <w:r w:rsidRPr="00923EA6">
        <w:rPr>
          <w:lang w:val="id-ID"/>
        </w:rPr>
        <w:t>K</w:t>
      </w:r>
      <w:r w:rsidRPr="00923EA6">
        <w:rPr>
          <w:lang w:val="fi-FI"/>
        </w:rPr>
        <w:t>eikutsertaan dosen tetap</w:t>
      </w:r>
      <w:r w:rsidRPr="00923EA6">
        <w:rPr>
          <w:lang w:val="id-ID"/>
        </w:rPr>
        <w:t xml:space="preserve"> yang bidang keahliannya sesuai dengan program studi,</w:t>
      </w:r>
      <w:r w:rsidRPr="00923EA6">
        <w:rPr>
          <w:lang w:val="fi-FI"/>
        </w:rPr>
        <w:t xml:space="preserve"> dalam organisasi keilmuan atau organisasi profesi</w:t>
      </w:r>
      <w:r w:rsidRPr="00923EA6">
        <w:rPr>
          <w:lang w:val="id-ID"/>
        </w:rPr>
        <w:t xml:space="preserve"> tingkat nasional/</w:t>
      </w:r>
      <w:r w:rsidR="000E4BF1">
        <w:t xml:space="preserve"> </w:t>
      </w:r>
      <w:r w:rsidRPr="00923EA6">
        <w:rPr>
          <w:lang w:val="id-ID"/>
        </w:rPr>
        <w:t>internasional</w:t>
      </w:r>
      <w:r w:rsidRPr="00923EA6">
        <w:rPr>
          <w:lang w:val="fi-FI"/>
        </w:rPr>
        <w:t>.</w:t>
      </w:r>
    </w:p>
    <w:p w:rsidR="00794AA4" w:rsidRPr="00923EA6" w:rsidRDefault="00794AA4" w:rsidP="00794AA4">
      <w:pPr>
        <w:spacing w:line="240" w:lineRule="auto"/>
        <w:ind w:left="567" w:hanging="567"/>
        <w:rPr>
          <w:noProof/>
          <w:lang w:val="sv-SE"/>
        </w:rPr>
      </w:pPr>
      <w:r w:rsidRPr="00923EA6">
        <w:rPr>
          <w:bCs/>
          <w:lang w:val="id-ID"/>
        </w:rPr>
        <w:t xml:space="preserve">4.9  </w:t>
      </w:r>
      <w:r w:rsidRPr="00923EA6">
        <w:rPr>
          <w:bCs/>
        </w:rPr>
        <w:t>Pencapaian prestasi/reputasi</w:t>
      </w:r>
      <w:r w:rsidRPr="00923EA6">
        <w:rPr>
          <w:bCs/>
          <w:lang w:val="id-ID"/>
        </w:rPr>
        <w:t>/rekognisi</w:t>
      </w:r>
      <w:r w:rsidRPr="00923EA6">
        <w:rPr>
          <w:bCs/>
        </w:rPr>
        <w:t xml:space="preserve"> dosen di tingkat lokal, </w:t>
      </w:r>
      <w:r w:rsidR="00274FC9" w:rsidRPr="00923EA6">
        <w:rPr>
          <w:bCs/>
          <w:lang w:val="id-ID"/>
        </w:rPr>
        <w:t xml:space="preserve">wilayah (provinsi), </w:t>
      </w:r>
      <w:r w:rsidRPr="00923EA6">
        <w:rPr>
          <w:bCs/>
        </w:rPr>
        <w:t>nasional, atau internasional.</w:t>
      </w:r>
    </w:p>
    <w:p w:rsidR="00794AA4" w:rsidRPr="00923EA6" w:rsidRDefault="00794AA4" w:rsidP="00794AA4">
      <w:pPr>
        <w:spacing w:line="240" w:lineRule="auto"/>
        <w:ind w:left="567" w:hanging="567"/>
        <w:rPr>
          <w:noProof/>
          <w:lang w:val="sv-SE"/>
        </w:rPr>
      </w:pPr>
      <w:r w:rsidRPr="00923EA6">
        <w:rPr>
          <w:noProof/>
          <w:lang w:val="id-ID"/>
        </w:rPr>
        <w:t xml:space="preserve">4.10 </w:t>
      </w:r>
      <w:r w:rsidRPr="00923EA6">
        <w:rPr>
          <w:noProof/>
          <w:lang w:val="sv-SE"/>
        </w:rPr>
        <w:t xml:space="preserve">Tenaga kependidikan: </w:t>
      </w:r>
      <w:r w:rsidRPr="00923EA6">
        <w:rPr>
          <w:noProof/>
          <w:lang w:val="id-ID"/>
        </w:rPr>
        <w:t>p</w:t>
      </w:r>
      <w:r w:rsidRPr="00923EA6">
        <w:rPr>
          <w:noProof/>
          <w:lang w:val="sv-SE"/>
        </w:rPr>
        <w:t>ustakawan dan kualifikasinya, laboran, teknisi, operator, programer, tenaga administrasi</w:t>
      </w:r>
      <w:r w:rsidRPr="00923EA6">
        <w:rPr>
          <w:noProof/>
          <w:lang w:val="id-ID"/>
        </w:rPr>
        <w:t>,</w:t>
      </w:r>
      <w:r w:rsidRPr="00923EA6">
        <w:rPr>
          <w:noProof/>
          <w:lang w:val="sv-SE"/>
        </w:rPr>
        <w:t xml:space="preserve"> </w:t>
      </w:r>
      <w:r w:rsidRPr="00923EA6">
        <w:rPr>
          <w:noProof/>
          <w:lang w:val="id-ID"/>
        </w:rPr>
        <w:t xml:space="preserve">dan </w:t>
      </w:r>
      <w:r w:rsidRPr="00923EA6">
        <w:rPr>
          <w:noProof/>
          <w:lang w:val="sv-SE"/>
        </w:rPr>
        <w:t>u</w:t>
      </w:r>
      <w:r w:rsidRPr="00923EA6">
        <w:rPr>
          <w:bCs/>
        </w:rPr>
        <w:t>paya peningkatan mutu tenaga kependidikan.</w:t>
      </w:r>
    </w:p>
    <w:p w:rsidR="00794AA4" w:rsidRPr="00923EA6" w:rsidRDefault="00794AA4" w:rsidP="00794AA4">
      <w:pPr>
        <w:spacing w:line="240" w:lineRule="auto"/>
        <w:ind w:left="567"/>
        <w:rPr>
          <w:noProof/>
          <w:lang w:val="sv-SE"/>
        </w:rPr>
      </w:pPr>
    </w:p>
    <w:p w:rsidR="00794AA4" w:rsidRPr="00923EA6" w:rsidRDefault="00794AA4" w:rsidP="00794AA4">
      <w:pPr>
        <w:spacing w:line="240" w:lineRule="auto"/>
        <w:rPr>
          <w:i/>
        </w:rPr>
      </w:pPr>
    </w:p>
    <w:p w:rsidR="00794AA4" w:rsidRPr="00923EA6" w:rsidRDefault="00794AA4" w:rsidP="00794AA4">
      <w:pPr>
        <w:pStyle w:val="Heading1"/>
        <w:spacing w:line="240" w:lineRule="auto"/>
        <w:jc w:val="both"/>
        <w:rPr>
          <w:bCs w:val="0"/>
          <w:color w:val="0D0D0D"/>
          <w:sz w:val="24"/>
          <w:szCs w:val="24"/>
          <w:lang w:val="sv-SE"/>
        </w:rPr>
      </w:pPr>
      <w:bookmarkStart w:id="14" w:name="_Toc204423612"/>
      <w:r w:rsidRPr="00923EA6">
        <w:rPr>
          <w:color w:val="0D0D0D"/>
          <w:sz w:val="24"/>
          <w:szCs w:val="24"/>
          <w:lang w:val="sv-SE"/>
        </w:rPr>
        <w:t>Standar 5. Kurikulum, Pembelajaran, dan Suasana Akademik</w:t>
      </w:r>
      <w:bookmarkEnd w:id="14"/>
    </w:p>
    <w:p w:rsidR="00794AA4" w:rsidRPr="00923EA6" w:rsidRDefault="00794AA4" w:rsidP="00794AA4">
      <w:pPr>
        <w:pStyle w:val="Heading2"/>
        <w:spacing w:line="240" w:lineRule="auto"/>
        <w:rPr>
          <w:bCs w:val="0"/>
          <w:color w:val="0D0D0D"/>
          <w:lang w:val="sv-SE"/>
        </w:rPr>
      </w:pPr>
    </w:p>
    <w:p w:rsidR="00794AA4" w:rsidRPr="00923EA6" w:rsidRDefault="00794AA4" w:rsidP="00794AA4">
      <w:pPr>
        <w:pStyle w:val="Heading2"/>
        <w:spacing w:line="240" w:lineRule="auto"/>
        <w:rPr>
          <w:b w:val="0"/>
          <w:color w:val="0D0D0D"/>
          <w:lang w:val="id-ID"/>
        </w:rPr>
      </w:pPr>
      <w:bookmarkStart w:id="15" w:name="_Toc204423613"/>
      <w:r w:rsidRPr="00923EA6">
        <w:rPr>
          <w:b w:val="0"/>
          <w:color w:val="0D0D0D"/>
          <w:lang w:val="id-ID"/>
        </w:rPr>
        <w:t>Standar 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studi harus menunjang mahasiswa dalam meraih kompetensi yang diharapkan. Dalam pengembangan kurikulum program, proses pembelajaran, dan suasana akademik, program studi harus kritis dan tanggap terhadap perkembangan kebijakan, peraturan perundangan yang berlaku, sosial, ekonomi, dan budaya.</w:t>
      </w:r>
      <w:bookmarkEnd w:id="15"/>
      <w:r w:rsidRPr="00923EA6">
        <w:rPr>
          <w:b w:val="0"/>
          <w:color w:val="0D0D0D"/>
          <w:lang w:val="id-ID"/>
        </w:rPr>
        <w:t xml:space="preserve"> </w:t>
      </w:r>
    </w:p>
    <w:p w:rsidR="00794AA4" w:rsidRPr="00923EA6" w:rsidRDefault="00794AA4" w:rsidP="00794AA4">
      <w:pPr>
        <w:spacing w:line="240" w:lineRule="auto"/>
        <w:rPr>
          <w:color w:val="0D0D0D"/>
          <w:lang w:val="id-ID"/>
        </w:rPr>
      </w:pPr>
    </w:p>
    <w:p w:rsidR="00794AA4" w:rsidRPr="00923EA6" w:rsidRDefault="00794AA4" w:rsidP="00794AA4">
      <w:pPr>
        <w:spacing w:line="240" w:lineRule="auto"/>
        <w:rPr>
          <w:b/>
          <w:color w:val="0D0D0D"/>
          <w:lang w:val="id-ID"/>
        </w:rPr>
      </w:pPr>
      <w:r w:rsidRPr="00923EA6">
        <w:rPr>
          <w:b/>
          <w:color w:val="0D0D0D"/>
          <w:lang w:val="id-ID"/>
        </w:rPr>
        <w:t>Deskripsi</w:t>
      </w:r>
    </w:p>
    <w:p w:rsidR="00794AA4" w:rsidRPr="00923EA6" w:rsidRDefault="00794AA4" w:rsidP="00794AA4">
      <w:pPr>
        <w:spacing w:line="240" w:lineRule="auto"/>
        <w:rPr>
          <w:color w:val="0D0D0D"/>
          <w:lang w:val="af-ZA"/>
        </w:rPr>
      </w:pPr>
    </w:p>
    <w:p w:rsidR="00794AA4" w:rsidRPr="00923EA6" w:rsidRDefault="00794AA4" w:rsidP="00794AA4">
      <w:pPr>
        <w:spacing w:line="240" w:lineRule="auto"/>
        <w:rPr>
          <w:lang w:val="af-ZA"/>
        </w:rPr>
      </w:pPr>
      <w:r w:rsidRPr="00923EA6">
        <w:rPr>
          <w:color w:val="0D0D0D"/>
          <w:lang w:val="af-ZA"/>
        </w:rPr>
        <w:t xml:space="preserve">Kurikulum merupakan rancangan seluruh kegiatan pembelajaran mahasiswa sebagai rujukan program studi dalam merencanakan, melaksanakan, memonitor dan mengevaluasi seluruh kegiatannya untuk mencapai tujuan program studi. </w:t>
      </w:r>
      <w:r w:rsidRPr="00923EA6">
        <w:rPr>
          <w:lang w:val="af-ZA"/>
        </w:rPr>
        <w:t xml:space="preserve">Kurikulum disusun berdasarkan kajian mendalam tentang hakikat keilmuan bidang studi dan kebutuhan pemangku kepentingan terhadap bidang ilmu yang dicakup oleh suatu program studi dengan memperhatikan standar mutu, dan visi, misi perguruan tinggi/program studi.  </w:t>
      </w:r>
    </w:p>
    <w:p w:rsidR="00794AA4" w:rsidRPr="00923EA6" w:rsidRDefault="00794AA4" w:rsidP="00794AA4">
      <w:pPr>
        <w:spacing w:line="240" w:lineRule="auto"/>
        <w:rPr>
          <w:lang w:val="af-ZA"/>
        </w:rPr>
      </w:pPr>
    </w:p>
    <w:p w:rsidR="00794AA4" w:rsidRPr="00923EA6" w:rsidRDefault="00794AA4" w:rsidP="00794AA4">
      <w:pPr>
        <w:spacing w:line="240" w:lineRule="auto"/>
        <w:rPr>
          <w:lang w:val="af-ZA"/>
        </w:rPr>
      </w:pPr>
      <w:r w:rsidRPr="00923EA6">
        <w:rPr>
          <w:lang w:val="id-ID"/>
        </w:rPr>
        <w:t xml:space="preserve">Untuk meningkatkan </w:t>
      </w:r>
      <w:r w:rsidRPr="00923EA6">
        <w:rPr>
          <w:lang w:val="af-ZA"/>
        </w:rPr>
        <w:t xml:space="preserve">relevansi sosial dan </w:t>
      </w:r>
      <w:r w:rsidRPr="00923EA6">
        <w:rPr>
          <w:lang w:val="id-ID"/>
        </w:rPr>
        <w:t xml:space="preserve">keilmuan, </w:t>
      </w:r>
      <w:r w:rsidRPr="00923EA6">
        <w:rPr>
          <w:lang w:val="af-ZA"/>
        </w:rPr>
        <w:t xml:space="preserve">kurikulum selalu dimutakhirkan oleh program studi bersama </w:t>
      </w:r>
      <w:r w:rsidRPr="00923EA6">
        <w:rPr>
          <w:lang w:val="id-ID"/>
        </w:rPr>
        <w:t>pemangku kepentingan</w:t>
      </w:r>
      <w:r w:rsidRPr="00923EA6">
        <w:rPr>
          <w:lang w:val="af-ZA"/>
        </w:rPr>
        <w:t xml:space="preserve">  secara periodik </w:t>
      </w:r>
      <w:r w:rsidRPr="00923EA6">
        <w:rPr>
          <w:lang w:val="id-ID"/>
        </w:rPr>
        <w:t>agar se</w:t>
      </w:r>
      <w:r w:rsidRPr="00923EA6">
        <w:rPr>
          <w:lang w:val="af-ZA"/>
        </w:rPr>
        <w:t xml:space="preserve">suai dengan </w:t>
      </w:r>
      <w:r w:rsidRPr="00923EA6">
        <w:rPr>
          <w:lang w:val="id-ID"/>
        </w:rPr>
        <w:t xml:space="preserve">kompetensi yang diperlukan dan </w:t>
      </w:r>
      <w:r w:rsidRPr="00923EA6">
        <w:rPr>
          <w:lang w:val="af-ZA"/>
        </w:rPr>
        <w:t xml:space="preserve">perkembangan </w:t>
      </w:r>
      <w:r w:rsidRPr="00923EA6">
        <w:rPr>
          <w:lang w:val="id-ID"/>
        </w:rPr>
        <w:t>i</w:t>
      </w:r>
      <w:r w:rsidRPr="00923EA6">
        <w:rPr>
          <w:lang w:val="af-ZA"/>
        </w:rPr>
        <w:t xml:space="preserve">lmu pengetahuan, teknologi, dan seni kedokteran </w:t>
      </w:r>
      <w:r w:rsidRPr="00923EA6">
        <w:rPr>
          <w:lang w:val="id-ID"/>
        </w:rPr>
        <w:t>hewan</w:t>
      </w:r>
      <w:r w:rsidRPr="00923EA6">
        <w:rPr>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923EA6">
        <w:rPr>
          <w:i/>
          <w:lang w:val="af-ZA"/>
        </w:rPr>
        <w:t xml:space="preserve">hard skills </w:t>
      </w:r>
      <w:r w:rsidRPr="00923EA6">
        <w:rPr>
          <w:lang w:val="af-ZA"/>
        </w:rPr>
        <w:t xml:space="preserve">dan </w:t>
      </w:r>
      <w:r w:rsidRPr="00923EA6">
        <w:rPr>
          <w:i/>
          <w:lang w:val="af-ZA"/>
        </w:rPr>
        <w:t>soft skills</w:t>
      </w:r>
      <w:r w:rsidRPr="00923EA6">
        <w:rPr>
          <w:lang w:val="af-ZA"/>
        </w:rPr>
        <w:t xml:space="preserve"> </w:t>
      </w:r>
      <w:r w:rsidRPr="00923EA6">
        <w:rPr>
          <w:lang w:val="id-ID"/>
        </w:rPr>
        <w:t>(</w:t>
      </w:r>
      <w:r w:rsidRPr="00923EA6">
        <w:rPr>
          <w:lang w:val="af-ZA"/>
        </w:rPr>
        <w:t>keterampilan kepribadian dan perilaku)</w:t>
      </w:r>
      <w:r w:rsidRPr="00923EA6">
        <w:rPr>
          <w:i/>
          <w:lang w:val="af-ZA"/>
        </w:rPr>
        <w:t xml:space="preserve"> </w:t>
      </w:r>
      <w:r w:rsidRPr="00923EA6">
        <w:rPr>
          <w:lang w:val="af-ZA"/>
        </w:rPr>
        <w:t>yang</w:t>
      </w:r>
      <w:r w:rsidRPr="00923EA6">
        <w:rPr>
          <w:lang w:val="id-ID"/>
        </w:rPr>
        <w:t xml:space="preserve"> bisa diterapkan dalam berbagai situasi</w:t>
      </w:r>
      <w:r w:rsidRPr="00923EA6">
        <w:rPr>
          <w:i/>
          <w:lang w:val="af-ZA"/>
        </w:rPr>
        <w:t>.</w:t>
      </w:r>
      <w:r w:rsidRPr="00923EA6">
        <w:rPr>
          <w:lang w:val="af-ZA"/>
        </w:rPr>
        <w:t xml:space="preserve"> Dalam hal kebutuhan yang dianggap perlu, maka perguruan tinggi dapat menetapkan penyertaan komponen kurikulum tertentu menjadi bagian dari struktur kurikulum yang disusun oleh program studi. </w:t>
      </w:r>
    </w:p>
    <w:p w:rsidR="00794AA4" w:rsidRPr="00923EA6" w:rsidRDefault="00794AA4" w:rsidP="00794AA4">
      <w:pPr>
        <w:spacing w:line="240" w:lineRule="auto"/>
        <w:rPr>
          <w:lang w:val="af-ZA"/>
        </w:rPr>
      </w:pPr>
    </w:p>
    <w:p w:rsidR="00794AA4" w:rsidRPr="00923EA6" w:rsidRDefault="00794AA4" w:rsidP="00794AA4">
      <w:pPr>
        <w:spacing w:line="240" w:lineRule="auto"/>
        <w:rPr>
          <w:lang w:val="af-ZA"/>
        </w:rPr>
      </w:pPr>
      <w:r w:rsidRPr="00923EA6">
        <w:rPr>
          <w:lang w:val="af-ZA"/>
        </w:rPr>
        <w:t>Sistem pembelajaran dibangun berdasarkan perencanaan yang relevan dengan tujuan,</w:t>
      </w:r>
      <w:r w:rsidRPr="00923EA6">
        <w:rPr>
          <w:lang w:val="id-ID"/>
        </w:rPr>
        <w:t xml:space="preserve"> ranah</w:t>
      </w:r>
      <w:r w:rsidRPr="00923EA6">
        <w:rPr>
          <w:lang w:val="af-ZA"/>
        </w:rPr>
        <w:t xml:space="preserve"> </w:t>
      </w:r>
      <w:r w:rsidRPr="00923EA6">
        <w:rPr>
          <w:lang w:val="id-ID"/>
        </w:rPr>
        <w:t>(</w:t>
      </w:r>
      <w:r w:rsidRPr="00923EA6">
        <w:rPr>
          <w:i/>
          <w:iCs/>
          <w:lang w:val="id-ID"/>
        </w:rPr>
        <w:t>domain</w:t>
      </w:r>
      <w:r w:rsidRPr="00923EA6">
        <w:rPr>
          <w:lang w:val="id-ID"/>
        </w:rPr>
        <w:t xml:space="preserve">) </w:t>
      </w:r>
      <w:r w:rsidRPr="00923EA6">
        <w:rPr>
          <w:lang w:val="af-ZA"/>
        </w:rPr>
        <w:t>belajar dan hierarki</w:t>
      </w:r>
      <w:r w:rsidRPr="00923EA6">
        <w:rPr>
          <w:lang w:val="id-ID"/>
        </w:rPr>
        <w:t>nya</w:t>
      </w:r>
      <w:r w:rsidRPr="00923EA6">
        <w:rPr>
          <w:lang w:val="af-ZA"/>
        </w:rPr>
        <w:t>.</w:t>
      </w:r>
      <w:r w:rsidRPr="00923EA6">
        <w:rPr>
          <w:lang w:val="id-ID"/>
        </w:rPr>
        <w:t xml:space="preserve"> </w:t>
      </w:r>
      <w:r w:rsidR="00E42289">
        <w:rPr>
          <w:lang w:val="af-ZA"/>
        </w:rPr>
        <w:t>Kegiatan pembe</w:t>
      </w:r>
      <w:r w:rsidRPr="00923EA6">
        <w:rPr>
          <w:lang w:val="af-ZA"/>
        </w:rPr>
        <w:t xml:space="preserve">lajaran adalah pengalaman belajar yang diperoleh mahasiswa dari kegiatan </w:t>
      </w:r>
      <w:r w:rsidRPr="00923EA6">
        <w:rPr>
          <w:lang w:val="id-ID"/>
        </w:rPr>
        <w:t xml:space="preserve">belajar, seperti </w:t>
      </w:r>
      <w:r w:rsidRPr="00923EA6">
        <w:rPr>
          <w:lang w:val="af-ZA"/>
        </w:rPr>
        <w:t>perkuliahan (tatap muka atau ja</w:t>
      </w:r>
      <w:r w:rsidR="00E42289">
        <w:rPr>
          <w:lang w:val="af-ZA"/>
        </w:rPr>
        <w:t>rak jauh), praktikum atau prakti</w:t>
      </w:r>
      <w:r w:rsidRPr="00923EA6">
        <w:rPr>
          <w:lang w:val="af-ZA"/>
        </w:rPr>
        <w:t xml:space="preserve">k, </w:t>
      </w:r>
      <w:r w:rsidRPr="00923EA6">
        <w:rPr>
          <w:lang w:val="id-ID"/>
        </w:rPr>
        <w:t xml:space="preserve">magang, pelatihan, diskusi, lokakarya, </w:t>
      </w:r>
      <w:r w:rsidRPr="00923EA6">
        <w:rPr>
          <w:lang w:val="af-ZA"/>
        </w:rPr>
        <w:t>seminar, dan tugas-tugas pe</w:t>
      </w:r>
      <w:r w:rsidRPr="00923EA6">
        <w:rPr>
          <w:lang w:val="id-ID"/>
        </w:rPr>
        <w:t>mbelajaran</w:t>
      </w:r>
      <w:r w:rsidRPr="00923EA6">
        <w:rPr>
          <w:lang w:val="af-ZA"/>
        </w:rPr>
        <w:t xml:space="preserve"> lainnya.</w:t>
      </w:r>
      <w:r w:rsidRPr="00923EA6">
        <w:rPr>
          <w:lang w:val="id-ID"/>
        </w:rPr>
        <w:t xml:space="preserve"> </w:t>
      </w:r>
      <w:r w:rsidRPr="00923EA6">
        <w:rPr>
          <w:lang w:val="af-ZA"/>
        </w:rPr>
        <w:t xml:space="preserve">Dalam pelaksanaan pembelajaran digunakan berbagai </w:t>
      </w:r>
      <w:r w:rsidRPr="00923EA6">
        <w:rPr>
          <w:lang w:val="id-ID"/>
        </w:rPr>
        <w:t xml:space="preserve">pendekatan, </w:t>
      </w:r>
      <w:r w:rsidRPr="00923EA6">
        <w:rPr>
          <w:lang w:val="af-ZA"/>
        </w:rPr>
        <w:t>strategi</w:t>
      </w:r>
      <w:r w:rsidRPr="00923EA6">
        <w:rPr>
          <w:lang w:val="id-ID"/>
        </w:rPr>
        <w:t>,</w:t>
      </w:r>
      <w:r w:rsidRPr="00923EA6">
        <w:rPr>
          <w:lang w:val="af-ZA"/>
        </w:rPr>
        <w:t xml:space="preserve"> dan teknik</w:t>
      </w:r>
      <w:r w:rsidRPr="00923EA6">
        <w:rPr>
          <w:lang w:val="id-ID"/>
        </w:rPr>
        <w:t>,</w:t>
      </w:r>
      <w:r w:rsidRPr="00923EA6">
        <w:rPr>
          <w:lang w:val="af-ZA"/>
        </w:rPr>
        <w:t xml:space="preserve"> yang menantang</w:t>
      </w:r>
      <w:r w:rsidRPr="00923EA6">
        <w:rPr>
          <w:lang w:val="id-ID"/>
        </w:rPr>
        <w:t xml:space="preserve"> agar dapat</w:t>
      </w:r>
      <w:r w:rsidRPr="00923EA6">
        <w:rPr>
          <w:lang w:val="af-ZA"/>
        </w:rPr>
        <w:t xml:space="preserve"> men</w:t>
      </w:r>
      <w:r w:rsidR="00E42289">
        <w:rPr>
          <w:lang w:val="id-ID"/>
        </w:rPr>
        <w:t>gkon</w:t>
      </w:r>
      <w:r w:rsidRPr="00923EA6">
        <w:rPr>
          <w:lang w:val="id-ID"/>
        </w:rPr>
        <w:t xml:space="preserve">disikan </w:t>
      </w:r>
      <w:r w:rsidRPr="00923EA6">
        <w:rPr>
          <w:lang w:val="af-ZA"/>
        </w:rPr>
        <w:t>mahasiswa ber</w:t>
      </w:r>
      <w:r w:rsidRPr="00923EA6">
        <w:rPr>
          <w:lang w:val="id-ID"/>
        </w:rPr>
        <w:t>p</w:t>
      </w:r>
      <w:r w:rsidRPr="00923EA6">
        <w:rPr>
          <w:lang w:val="af-ZA"/>
        </w:rPr>
        <w:t>ikir kritis</w:t>
      </w:r>
      <w:r w:rsidRPr="00923EA6">
        <w:rPr>
          <w:lang w:val="id-ID"/>
        </w:rPr>
        <w:t>,</w:t>
      </w:r>
      <w:r w:rsidRPr="00923EA6">
        <w:rPr>
          <w:lang w:val="af-ZA"/>
        </w:rPr>
        <w:t xml:space="preserve"> bereksplorasi, berkreasi</w:t>
      </w:r>
      <w:r w:rsidRPr="00923EA6">
        <w:rPr>
          <w:lang w:val="id-ID"/>
        </w:rPr>
        <w:t>,</w:t>
      </w:r>
      <w:r w:rsidRPr="00923EA6">
        <w:rPr>
          <w:lang w:val="af-ZA"/>
        </w:rPr>
        <w:t xml:space="preserve"> dan bereksperimen dengan memanfaatkan aneka sumber</w:t>
      </w:r>
      <w:r w:rsidRPr="00923EA6">
        <w:rPr>
          <w:lang w:val="id-ID"/>
        </w:rPr>
        <w:t xml:space="preserve"> belajar</w:t>
      </w:r>
      <w:r w:rsidR="000E4BF1">
        <w:rPr>
          <w:lang w:val="af-ZA"/>
        </w:rPr>
        <w:t xml:space="preserve">. </w:t>
      </w:r>
      <w:r w:rsidRPr="00923EA6">
        <w:rPr>
          <w:lang w:val="af-ZA"/>
        </w:rPr>
        <w:t>Pendekatan pembelajaran yang digunakan berorientasi pada mahasiswa (</w:t>
      </w:r>
      <w:r w:rsidRPr="00923EA6">
        <w:rPr>
          <w:i/>
          <w:lang w:val="af-ZA"/>
        </w:rPr>
        <w:t xml:space="preserve">student </w:t>
      </w:r>
      <w:r w:rsidRPr="00923EA6">
        <w:rPr>
          <w:i/>
          <w:lang w:val="id-ID"/>
        </w:rPr>
        <w:t>orient</w:t>
      </w:r>
      <w:r w:rsidRPr="00923EA6">
        <w:rPr>
          <w:i/>
          <w:lang w:val="af-ZA"/>
        </w:rPr>
        <w:t>ed</w:t>
      </w:r>
      <w:r w:rsidRPr="00923EA6">
        <w:rPr>
          <w:lang w:val="af-ZA"/>
        </w:rPr>
        <w:t xml:space="preserve">) dengan kondisi pembelajaran yang mendorong mahasiswa belajar mandiri </w:t>
      </w:r>
      <w:r w:rsidRPr="00923EA6">
        <w:rPr>
          <w:lang w:val="id-ID"/>
        </w:rPr>
        <w:t xml:space="preserve">maupun kelompok untuk </w:t>
      </w:r>
      <w:r w:rsidRPr="00923EA6">
        <w:rPr>
          <w:lang w:val="af-ZA"/>
        </w:rPr>
        <w:t>mengembangkan keterampilan kepribadian dan perilaku (</w:t>
      </w:r>
      <w:r w:rsidRPr="00923EA6">
        <w:rPr>
          <w:i/>
          <w:lang w:val="af-ZA"/>
        </w:rPr>
        <w:t>soft skills</w:t>
      </w:r>
      <w:r w:rsidRPr="00923EA6">
        <w:rPr>
          <w:lang w:val="af-ZA"/>
        </w:rPr>
        <w:t>). Selain itu</w:t>
      </w:r>
      <w:r w:rsidRPr="00923EA6">
        <w:rPr>
          <w:lang w:val="id-ID"/>
        </w:rPr>
        <w:t>,</w:t>
      </w:r>
      <w:r w:rsidRPr="00923EA6">
        <w:rPr>
          <w:lang w:val="af-ZA"/>
        </w:rPr>
        <w:t xml:space="preserve"> pembelajaran yang dibangun mendorong mahasiswa mendemonstrasikan hasil belajarnya dalam berbagai bentuk </w:t>
      </w:r>
      <w:r w:rsidRPr="00923EA6">
        <w:rPr>
          <w:lang w:val="id-ID"/>
        </w:rPr>
        <w:t>kegiatan, unjuk kerja, kemampuan dan sikap terbuka, mau</w:t>
      </w:r>
      <w:r w:rsidRPr="00923EA6">
        <w:rPr>
          <w:lang w:val="af-ZA"/>
        </w:rPr>
        <w:t xml:space="preserve"> menerima masukan untuk menyempurnakan kinerjanya. </w:t>
      </w:r>
    </w:p>
    <w:p w:rsidR="00794AA4" w:rsidRPr="00923EA6" w:rsidRDefault="00794AA4" w:rsidP="00794AA4">
      <w:pPr>
        <w:spacing w:line="240" w:lineRule="auto"/>
        <w:rPr>
          <w:lang w:val="af-ZA"/>
        </w:rPr>
      </w:pPr>
    </w:p>
    <w:p w:rsidR="00794AA4" w:rsidRPr="00923EA6" w:rsidRDefault="00794AA4" w:rsidP="00794AA4">
      <w:pPr>
        <w:spacing w:line="240" w:lineRule="auto"/>
        <w:rPr>
          <w:lang w:val="af-ZA"/>
        </w:rPr>
      </w:pPr>
      <w:r w:rsidRPr="00923EA6">
        <w:rPr>
          <w:lang w:val="af-ZA"/>
        </w:rPr>
        <w:t xml:space="preserve">Strategi pembelajaran memperhitungkan karakteristik </w:t>
      </w:r>
      <w:r w:rsidRPr="00923EA6">
        <w:rPr>
          <w:lang w:val="id-ID"/>
        </w:rPr>
        <w:t>mahasiswa</w:t>
      </w:r>
      <w:r w:rsidRPr="00923EA6">
        <w:rPr>
          <w:lang w:val="af-ZA"/>
        </w:rPr>
        <w:t xml:space="preserve"> termasuk kemampuan awal yang beragam yang mengharuskan dosen menerapkan strategi yang berbeda. Dalam mengaplikasika</w:t>
      </w:r>
      <w:r w:rsidR="000E4BF1">
        <w:rPr>
          <w:lang w:val="af-ZA"/>
        </w:rPr>
        <w:t xml:space="preserve">n strategi pembelajaran dosen </w:t>
      </w:r>
      <w:r w:rsidRPr="00923EA6">
        <w:rPr>
          <w:lang w:val="af-ZA"/>
        </w:rPr>
        <w:t>mendasarkan pada konsep bahwa setiap orang memiliki potensi untuk berkembang secara akademik dan profesional.</w:t>
      </w:r>
      <w:r w:rsidRPr="00923EA6">
        <w:rPr>
          <w:lang w:val="id-ID"/>
        </w:rPr>
        <w:t xml:space="preserve"> </w:t>
      </w:r>
      <w:r w:rsidRPr="00923EA6">
        <w:rPr>
          <w:lang w:val="af-ZA"/>
        </w:rPr>
        <w:t xml:space="preserve">Sistem pembelajaran </w:t>
      </w:r>
      <w:r w:rsidRPr="00923EA6">
        <w:rPr>
          <w:lang w:val="id-ID"/>
        </w:rPr>
        <w:t>mencakup pemantauan, peng</w:t>
      </w:r>
      <w:r w:rsidRPr="00923EA6">
        <w:rPr>
          <w:lang w:val="af-ZA"/>
        </w:rPr>
        <w:t>kaji</w:t>
      </w:r>
      <w:r w:rsidRPr="00923EA6">
        <w:rPr>
          <w:lang w:val="id-ID"/>
        </w:rPr>
        <w:t xml:space="preserve">an, </w:t>
      </w:r>
      <w:r w:rsidRPr="00923EA6">
        <w:rPr>
          <w:lang w:val="af-ZA"/>
        </w:rPr>
        <w:t xml:space="preserve"> dan perbaik</w:t>
      </w:r>
      <w:r w:rsidRPr="00923EA6">
        <w:rPr>
          <w:lang w:val="id-ID"/>
        </w:rPr>
        <w:t>an</w:t>
      </w:r>
      <w:r w:rsidRPr="00923EA6">
        <w:rPr>
          <w:lang w:val="af-ZA"/>
        </w:rPr>
        <w:t xml:space="preserve"> secara</w:t>
      </w:r>
      <w:r w:rsidRPr="00923EA6">
        <w:rPr>
          <w:lang w:val="id-ID"/>
        </w:rPr>
        <w:t xml:space="preserve"> berkelanjutan</w:t>
      </w:r>
      <w:r w:rsidRPr="00923EA6">
        <w:rPr>
          <w:lang w:val="af-ZA"/>
        </w:rPr>
        <w:t>.</w:t>
      </w:r>
      <w:r w:rsidRPr="00923EA6">
        <w:rPr>
          <w:lang w:val="id-ID"/>
        </w:rPr>
        <w:t xml:space="preserve"> K</w:t>
      </w:r>
      <w:r w:rsidRPr="00923EA6">
        <w:rPr>
          <w:lang w:val="af-ZA"/>
        </w:rPr>
        <w:t xml:space="preserve">ajian </w:t>
      </w:r>
      <w:r w:rsidRPr="00923EA6">
        <w:rPr>
          <w:lang w:val="id-ID"/>
        </w:rPr>
        <w:t xml:space="preserve">dan </w:t>
      </w:r>
      <w:r w:rsidRPr="00923EA6">
        <w:rPr>
          <w:lang w:val="af-ZA"/>
        </w:rPr>
        <w:t>penilaian atas strategi pembelajaran yang digunakan</w:t>
      </w:r>
      <w:r w:rsidRPr="00923EA6">
        <w:rPr>
          <w:lang w:val="id-ID"/>
        </w:rPr>
        <w:t xml:space="preserve"> dilakukan melalui </w:t>
      </w:r>
      <w:r w:rsidRPr="00923EA6">
        <w:rPr>
          <w:lang w:val="af-ZA"/>
        </w:rPr>
        <w:t xml:space="preserve">perbandingan dengan strategi pembelajaran </w:t>
      </w:r>
      <w:r w:rsidRPr="00923EA6">
        <w:rPr>
          <w:lang w:val="id-ID"/>
        </w:rPr>
        <w:t>terkini</w:t>
      </w:r>
      <w:r w:rsidRPr="00923EA6">
        <w:rPr>
          <w:lang w:val="af-ZA"/>
        </w:rPr>
        <w:t>.</w:t>
      </w:r>
      <w:r w:rsidRPr="00923EA6">
        <w:rPr>
          <w:lang w:val="id-ID"/>
        </w:rPr>
        <w:t xml:space="preserve"> </w:t>
      </w:r>
    </w:p>
    <w:p w:rsidR="00794AA4" w:rsidRPr="00923EA6" w:rsidRDefault="00794AA4" w:rsidP="00794AA4">
      <w:pPr>
        <w:spacing w:line="240" w:lineRule="auto"/>
        <w:rPr>
          <w:lang w:val="af-ZA"/>
        </w:rPr>
      </w:pPr>
    </w:p>
    <w:p w:rsidR="00794AA4" w:rsidRPr="00923EA6" w:rsidRDefault="000E4BF1" w:rsidP="00794AA4">
      <w:pPr>
        <w:spacing w:line="240" w:lineRule="auto"/>
        <w:rPr>
          <w:lang w:val="af-ZA"/>
        </w:rPr>
      </w:pPr>
      <w:r>
        <w:rPr>
          <w:lang w:val="af-ZA"/>
        </w:rPr>
        <w:t xml:space="preserve">Evaluasi hasil belajar </w:t>
      </w:r>
      <w:r w:rsidR="00794AA4" w:rsidRPr="00923EA6">
        <w:rPr>
          <w:lang w:val="id-ID"/>
        </w:rPr>
        <w:t xml:space="preserve">mencakup semua ranah belajar dan </w:t>
      </w:r>
      <w:r w:rsidR="00794AA4" w:rsidRPr="00923EA6">
        <w:rPr>
          <w:lang w:val="af-ZA"/>
        </w:rPr>
        <w:t>dilakukan secara objektif</w:t>
      </w:r>
      <w:r w:rsidR="00794AA4" w:rsidRPr="00923EA6">
        <w:rPr>
          <w:lang w:val="id-ID"/>
        </w:rPr>
        <w:t xml:space="preserve">, </w:t>
      </w:r>
      <w:r w:rsidR="00794AA4" w:rsidRPr="00923EA6">
        <w:rPr>
          <w:lang w:val="af-ZA"/>
        </w:rPr>
        <w:t>transparan</w:t>
      </w:r>
      <w:r w:rsidR="00794AA4" w:rsidRPr="00923EA6">
        <w:rPr>
          <w:lang w:val="id-ID"/>
        </w:rPr>
        <w:t xml:space="preserve">, dan akuntabel </w:t>
      </w:r>
      <w:r w:rsidR="00794AA4" w:rsidRPr="00923EA6">
        <w:rPr>
          <w:lang w:val="af-ZA"/>
        </w:rPr>
        <w:t xml:space="preserve"> dengan menggunakan instrumen yang sahih dan andal</w:t>
      </w:r>
      <w:r w:rsidR="00794AA4" w:rsidRPr="00923EA6">
        <w:rPr>
          <w:lang w:val="id-ID"/>
        </w:rPr>
        <w:t>, serta menggunakan penilaian acuan patokan</w:t>
      </w:r>
      <w:r w:rsidR="00794AA4" w:rsidRPr="00923EA6">
        <w:rPr>
          <w:lang w:val="af-ZA"/>
        </w:rPr>
        <w:t xml:space="preserve">. Evaluasi hasil belajar </w:t>
      </w:r>
      <w:r w:rsidR="00794AA4" w:rsidRPr="00923EA6">
        <w:rPr>
          <w:lang w:val="id-ID"/>
        </w:rPr>
        <w:t>difungsikan untuk mengukur</w:t>
      </w:r>
      <w:r w:rsidR="00794AA4" w:rsidRPr="00923EA6">
        <w:rPr>
          <w:lang w:val="af-ZA"/>
        </w:rPr>
        <w:t xml:space="preserve"> prestasi akademik mahasiswa </w:t>
      </w:r>
      <w:r w:rsidR="00794AA4" w:rsidRPr="00923EA6">
        <w:rPr>
          <w:lang w:val="id-ID"/>
        </w:rPr>
        <w:t>dan</w:t>
      </w:r>
      <w:r w:rsidR="00794AA4" w:rsidRPr="00923EA6">
        <w:rPr>
          <w:lang w:val="af-ZA"/>
        </w:rPr>
        <w:t xml:space="preserve"> memberi masukan mengenai efektivitas proses pembelajaran.  </w:t>
      </w:r>
    </w:p>
    <w:p w:rsidR="00794AA4" w:rsidRPr="00923EA6" w:rsidRDefault="00794AA4" w:rsidP="00794AA4">
      <w:pPr>
        <w:spacing w:line="240" w:lineRule="auto"/>
        <w:rPr>
          <w:lang w:val="af-ZA"/>
        </w:rPr>
      </w:pPr>
    </w:p>
    <w:p w:rsidR="00794AA4" w:rsidRPr="00923EA6" w:rsidRDefault="00794AA4" w:rsidP="00794AA4">
      <w:pPr>
        <w:spacing w:line="240" w:lineRule="auto"/>
        <w:rPr>
          <w:lang w:val="id-ID"/>
        </w:rPr>
      </w:pPr>
      <w:r w:rsidRPr="00923EA6">
        <w:rPr>
          <w:lang w:val="af-ZA"/>
        </w:rPr>
        <w:t xml:space="preserve">Suasana akademik </w:t>
      </w:r>
      <w:r w:rsidRPr="00923EA6">
        <w:rPr>
          <w:lang w:val="id-ID"/>
        </w:rPr>
        <w:t>adalah</w:t>
      </w:r>
      <w:r w:rsidRPr="00923EA6">
        <w:rPr>
          <w:lang w:val="af-ZA"/>
        </w:rPr>
        <w:t xml:space="preserve"> kondisi </w:t>
      </w:r>
      <w:r w:rsidRPr="00923EA6">
        <w:rPr>
          <w:lang w:val="id-ID"/>
        </w:rPr>
        <w:t xml:space="preserve">yang dibangun untuk </w:t>
      </w:r>
      <w:r w:rsidRPr="00923EA6">
        <w:rPr>
          <w:lang w:val="af-ZA"/>
        </w:rPr>
        <w:t xml:space="preserve">menumbuh-kembangkan semangat </w:t>
      </w:r>
      <w:r w:rsidRPr="00923EA6">
        <w:rPr>
          <w:lang w:val="id-ID"/>
        </w:rPr>
        <w:t xml:space="preserve">dan interaksi akademik antar </w:t>
      </w:r>
      <w:r w:rsidRPr="00923EA6">
        <w:rPr>
          <w:lang w:val="af-ZA"/>
        </w:rPr>
        <w:t>mahasiswa-dosen</w:t>
      </w:r>
      <w:r w:rsidRPr="00923EA6">
        <w:rPr>
          <w:lang w:val="id-ID"/>
        </w:rPr>
        <w:t>-tenaga kependidikan</w:t>
      </w:r>
      <w:r w:rsidRPr="00923EA6">
        <w:rPr>
          <w:lang w:val="af-ZA"/>
        </w:rPr>
        <w:t xml:space="preserve">, maupun dengan pihak luar </w:t>
      </w:r>
      <w:r w:rsidRPr="00923EA6">
        <w:rPr>
          <w:lang w:val="id-ID"/>
        </w:rPr>
        <w:t>u</w:t>
      </w:r>
      <w:r w:rsidRPr="00923EA6">
        <w:rPr>
          <w:lang w:val="af-ZA"/>
        </w:rPr>
        <w:t xml:space="preserve">ntuk meningkatkan </w:t>
      </w:r>
      <w:r w:rsidRPr="00923EA6">
        <w:rPr>
          <w:lang w:val="id-ID"/>
        </w:rPr>
        <w:t xml:space="preserve">mutu </w:t>
      </w:r>
      <w:r w:rsidRPr="00923EA6">
        <w:rPr>
          <w:lang w:val="af-ZA"/>
        </w:rPr>
        <w:t>kegiatan akademik</w:t>
      </w:r>
      <w:r w:rsidRPr="00923EA6">
        <w:rPr>
          <w:lang w:val="id-ID"/>
        </w:rPr>
        <w:t>, di dalam maupun di luar kelas</w:t>
      </w:r>
      <w:r w:rsidRPr="00923EA6">
        <w:rPr>
          <w:lang w:val="af-ZA"/>
        </w:rPr>
        <w:t>.</w:t>
      </w:r>
      <w:r w:rsidRPr="00923EA6">
        <w:rPr>
          <w:lang w:val="id-ID"/>
        </w:rPr>
        <w:t xml:space="preserve"> </w:t>
      </w:r>
      <w:r w:rsidRPr="00923EA6">
        <w:rPr>
          <w:lang w:val="af-ZA"/>
        </w:rPr>
        <w:t xml:space="preserve">Suasana akademik </w:t>
      </w:r>
      <w:r w:rsidRPr="00923EA6">
        <w:rPr>
          <w:lang w:val="id-ID"/>
        </w:rPr>
        <w:t xml:space="preserve">yang baik ditunjukkan dengan </w:t>
      </w:r>
      <w:r w:rsidRPr="00923EA6">
        <w:rPr>
          <w:lang w:val="af-ZA"/>
        </w:rPr>
        <w:t>perilaku yang mengutamakan kebenaran ilmiah, profesionalisme, kebebasan akademik dan kebebasan mimbar akademik</w:t>
      </w:r>
      <w:r w:rsidRPr="00923EA6">
        <w:rPr>
          <w:lang w:val="id-ID"/>
        </w:rPr>
        <w:t xml:space="preserve">, dan </w:t>
      </w:r>
      <w:r w:rsidRPr="00923EA6">
        <w:rPr>
          <w:lang w:val="af-ZA"/>
        </w:rPr>
        <w:t xml:space="preserve"> penerapan etika akademik</w:t>
      </w:r>
      <w:r w:rsidRPr="00923EA6">
        <w:rPr>
          <w:lang w:val="id-ID"/>
        </w:rPr>
        <w:t xml:space="preserve"> </w:t>
      </w:r>
      <w:r w:rsidRPr="00923EA6">
        <w:rPr>
          <w:lang w:val="af-ZA"/>
        </w:rPr>
        <w:t>secara konsisten.</w:t>
      </w:r>
    </w:p>
    <w:p w:rsidR="00794AA4" w:rsidRPr="00923EA6" w:rsidRDefault="00794AA4" w:rsidP="00794AA4">
      <w:pPr>
        <w:spacing w:line="240" w:lineRule="auto"/>
        <w:rPr>
          <w:lang w:val="id-ID"/>
        </w:rPr>
      </w:pPr>
    </w:p>
    <w:p w:rsidR="00794AA4" w:rsidRPr="00923EA6" w:rsidRDefault="00794AA4" w:rsidP="00794AA4">
      <w:pPr>
        <w:spacing w:line="240" w:lineRule="auto"/>
        <w:rPr>
          <w:lang w:val="id-ID"/>
        </w:rPr>
      </w:pPr>
    </w:p>
    <w:p w:rsidR="00794AA4" w:rsidRPr="00923EA6" w:rsidRDefault="00794AA4" w:rsidP="00794AA4">
      <w:pPr>
        <w:spacing w:line="240" w:lineRule="auto"/>
        <w:rPr>
          <w:b/>
          <w:lang w:val="id-ID"/>
        </w:rPr>
      </w:pPr>
      <w:r w:rsidRPr="00923EA6">
        <w:rPr>
          <w:b/>
          <w:lang w:val="id-ID"/>
        </w:rPr>
        <w:t>Deskriptor Elemen Penilaian:</w:t>
      </w:r>
    </w:p>
    <w:p w:rsidR="00794AA4" w:rsidRPr="00923EA6" w:rsidRDefault="00794AA4" w:rsidP="00794AA4">
      <w:pPr>
        <w:spacing w:line="240" w:lineRule="auto"/>
        <w:rPr>
          <w:lang w:val="id-ID"/>
        </w:rPr>
      </w:pPr>
    </w:p>
    <w:p w:rsidR="004F4B0D" w:rsidRPr="00923EA6" w:rsidRDefault="004F4B0D" w:rsidP="004F4B0D">
      <w:pPr>
        <w:numPr>
          <w:ilvl w:val="1"/>
          <w:numId w:val="16"/>
        </w:numPr>
        <w:tabs>
          <w:tab w:val="clear" w:pos="360"/>
        </w:tabs>
        <w:spacing w:line="240" w:lineRule="auto"/>
        <w:ind w:left="851" w:hanging="851"/>
        <w:rPr>
          <w:lang w:val="id-ID"/>
        </w:rPr>
      </w:pPr>
      <w:r w:rsidRPr="00923EA6">
        <w:rPr>
          <w:noProof/>
          <w:lang w:val="id-ID"/>
        </w:rPr>
        <w:t>Kurikulum: k</w:t>
      </w:r>
      <w:r w:rsidRPr="00923EA6">
        <w:rPr>
          <w:noProof/>
        </w:rPr>
        <w:t>esesuaian k</w:t>
      </w:r>
      <w:r w:rsidRPr="00923EA6">
        <w:rPr>
          <w:noProof/>
          <w:lang w:val="id-ID"/>
        </w:rPr>
        <w:t xml:space="preserve">ompetensi </w:t>
      </w:r>
      <w:r w:rsidRPr="00923EA6">
        <w:rPr>
          <w:noProof/>
        </w:rPr>
        <w:t xml:space="preserve">utama, </w:t>
      </w:r>
      <w:r w:rsidRPr="00923EA6">
        <w:rPr>
          <w:noProof/>
          <w:lang w:val="id-ID"/>
        </w:rPr>
        <w:t xml:space="preserve">kompetensi </w:t>
      </w:r>
      <w:r w:rsidRPr="00923EA6">
        <w:rPr>
          <w:noProof/>
        </w:rPr>
        <w:t xml:space="preserve">pendukung, dan </w:t>
      </w:r>
      <w:r w:rsidRPr="00923EA6">
        <w:rPr>
          <w:noProof/>
          <w:lang w:val="id-ID"/>
        </w:rPr>
        <w:t xml:space="preserve">kompetensi </w:t>
      </w:r>
      <w:r w:rsidRPr="00923EA6">
        <w:rPr>
          <w:noProof/>
        </w:rPr>
        <w:t xml:space="preserve">unggulan </w:t>
      </w:r>
      <w:r w:rsidRPr="00923EA6">
        <w:rPr>
          <w:noProof/>
          <w:lang w:val="id-ID"/>
        </w:rPr>
        <w:t xml:space="preserve">dokter hewan  </w:t>
      </w:r>
      <w:r w:rsidRPr="00923EA6">
        <w:rPr>
          <w:noProof/>
        </w:rPr>
        <w:t>terhadap visi dan misi</w:t>
      </w:r>
      <w:r w:rsidRPr="00923EA6">
        <w:rPr>
          <w:noProof/>
          <w:lang w:val="id-ID"/>
        </w:rPr>
        <w:t>;</w:t>
      </w:r>
      <w:r w:rsidRPr="00923EA6">
        <w:rPr>
          <w:noProof/>
        </w:rPr>
        <w:t xml:space="preserve"> </w:t>
      </w:r>
      <w:r w:rsidRPr="00923EA6">
        <w:rPr>
          <w:noProof/>
          <w:lang w:val="id-ID"/>
        </w:rPr>
        <w:t>u</w:t>
      </w:r>
      <w:r w:rsidR="000E4BF1">
        <w:rPr>
          <w:lang w:val="sv-SE"/>
        </w:rPr>
        <w:t xml:space="preserve">paya </w:t>
      </w:r>
      <w:r w:rsidRPr="00923EA6">
        <w:rPr>
          <w:lang w:val="sv-SE"/>
        </w:rPr>
        <w:t xml:space="preserve">yang ditempuh untuk mencapai kompetensi </w:t>
      </w:r>
      <w:r w:rsidRPr="00923EA6">
        <w:rPr>
          <w:lang w:val="id-ID"/>
        </w:rPr>
        <w:t>lulusan dokter hewan; s</w:t>
      </w:r>
      <w:r w:rsidRPr="00923EA6">
        <w:rPr>
          <w:color w:val="000000"/>
          <w:lang w:val="id-ID"/>
        </w:rPr>
        <w:t xml:space="preserve">truktur </w:t>
      </w:r>
      <w:r w:rsidRPr="00923EA6">
        <w:rPr>
          <w:color w:val="000000"/>
        </w:rPr>
        <w:t>k</w:t>
      </w:r>
      <w:r w:rsidRPr="00923EA6">
        <w:rPr>
          <w:color w:val="000000"/>
          <w:lang w:val="id-ID"/>
        </w:rPr>
        <w:t>urikulum</w:t>
      </w:r>
      <w:r w:rsidRPr="00923EA6">
        <w:rPr>
          <w:color w:val="000000"/>
        </w:rPr>
        <w:t xml:space="preserve"> </w:t>
      </w:r>
      <w:r w:rsidRPr="00923EA6">
        <w:rPr>
          <w:color w:val="000000"/>
          <w:lang w:val="id-ID"/>
        </w:rPr>
        <w:t>pendidikan</w:t>
      </w:r>
      <w:r w:rsidRPr="00923EA6">
        <w:rPr>
          <w:color w:val="000000"/>
        </w:rPr>
        <w:t xml:space="preserve"> akademik dan profesi</w:t>
      </w:r>
      <w:r w:rsidRPr="00923EA6">
        <w:rPr>
          <w:color w:val="000000"/>
          <w:lang w:val="id-ID"/>
        </w:rPr>
        <w:t>; p</w:t>
      </w:r>
      <w:r w:rsidRPr="00923EA6">
        <w:rPr>
          <w:lang w:val="fi-FI"/>
        </w:rPr>
        <w:t>eninjauan dan upaya perbaikan implementasi kurikulum</w:t>
      </w:r>
      <w:r w:rsidRPr="00923EA6">
        <w:rPr>
          <w:bCs/>
          <w:color w:val="0D0D0D"/>
          <w:lang w:val="id-ID"/>
        </w:rPr>
        <w:t xml:space="preserve"> dan partisipasi </w:t>
      </w:r>
      <w:r w:rsidRPr="00923EA6">
        <w:rPr>
          <w:lang w:val="id-ID"/>
        </w:rPr>
        <w:t>p</w:t>
      </w:r>
      <w:r w:rsidRPr="00923EA6">
        <w:rPr>
          <w:lang w:val="af-ZA"/>
        </w:rPr>
        <w:t xml:space="preserve">ihak terkait (relevansi sosial dan relevansi epistemologis) untuk menyesuaikannya dengan perkembangan </w:t>
      </w:r>
      <w:r w:rsidRPr="00923EA6">
        <w:rPr>
          <w:lang w:val="id-ID"/>
        </w:rPr>
        <w:t>i</w:t>
      </w:r>
      <w:r w:rsidRPr="00923EA6">
        <w:rPr>
          <w:lang w:val="af-ZA"/>
        </w:rPr>
        <w:t>pteks dan kebutuhan pemangku kepentingan.</w:t>
      </w:r>
    </w:p>
    <w:p w:rsidR="004F4B0D" w:rsidRPr="00923EA6" w:rsidRDefault="004F4B0D" w:rsidP="004F4B0D">
      <w:pPr>
        <w:spacing w:before="120" w:line="240" w:lineRule="auto"/>
        <w:ind w:left="851" w:hanging="851"/>
        <w:contextualSpacing/>
        <w:rPr>
          <w:noProof/>
        </w:rPr>
      </w:pPr>
      <w:r w:rsidRPr="00923EA6">
        <w:rPr>
          <w:lang w:val="id-ID"/>
        </w:rPr>
        <w:t>5.2</w:t>
      </w:r>
      <w:r w:rsidRPr="00923EA6">
        <w:rPr>
          <w:lang w:val="id-ID"/>
        </w:rPr>
        <w:tab/>
      </w:r>
      <w:r w:rsidRPr="00923EA6">
        <w:rPr>
          <w:noProof/>
          <w:lang w:val="id-ID"/>
        </w:rPr>
        <w:t>Sistem pembelajaran, pelaksanaan proses pembelajaran dan evaluasi pembelajaran: r</w:t>
      </w:r>
      <w:r w:rsidRPr="00923EA6">
        <w:rPr>
          <w:color w:val="000000"/>
          <w:lang w:val="id-ID"/>
        </w:rPr>
        <w:t>elevansi perencanaan sistem pembelajaran dengan tujuan, ruang lingkup keilmuan, dan hierarkinya;</w:t>
      </w:r>
      <w:r w:rsidRPr="00923EA6">
        <w:rPr>
          <w:lang w:val="fi-FI"/>
        </w:rPr>
        <w:t xml:space="preserve"> </w:t>
      </w:r>
      <w:r w:rsidRPr="00923EA6">
        <w:rPr>
          <w:lang w:val="id-ID"/>
        </w:rPr>
        <w:t>s</w:t>
      </w:r>
      <w:r w:rsidRPr="00923EA6">
        <w:rPr>
          <w:lang w:val="fi-FI"/>
        </w:rPr>
        <w:t xml:space="preserve">trategi </w:t>
      </w:r>
      <w:r w:rsidRPr="00923EA6">
        <w:rPr>
          <w:lang w:val="id-ID"/>
        </w:rPr>
        <w:t>proses pembelajaran</w:t>
      </w:r>
      <w:r w:rsidRPr="00923EA6">
        <w:rPr>
          <w:lang w:val="fi-FI"/>
        </w:rPr>
        <w:t xml:space="preserve"> yang diadopsi (misalnya </w:t>
      </w:r>
      <w:r w:rsidRPr="00923EA6">
        <w:rPr>
          <w:i/>
          <w:lang w:val="fi-FI"/>
        </w:rPr>
        <w:t>student-cent</w:t>
      </w:r>
      <w:r w:rsidRPr="00923EA6">
        <w:rPr>
          <w:i/>
          <w:lang w:val="id-ID"/>
        </w:rPr>
        <w:t>e</w:t>
      </w:r>
      <w:r w:rsidRPr="00923EA6">
        <w:rPr>
          <w:i/>
          <w:lang w:val="fi-FI"/>
        </w:rPr>
        <w:t>red learning</w:t>
      </w:r>
      <w:r w:rsidRPr="00923EA6">
        <w:rPr>
          <w:lang w:val="fi-FI"/>
        </w:rPr>
        <w:t xml:space="preserve"> atau </w:t>
      </w:r>
      <w:r w:rsidRPr="00923EA6">
        <w:rPr>
          <w:i/>
          <w:lang w:val="fi-FI"/>
        </w:rPr>
        <w:t>teacher-cent</w:t>
      </w:r>
      <w:r w:rsidRPr="00923EA6">
        <w:rPr>
          <w:i/>
          <w:lang w:val="id-ID"/>
        </w:rPr>
        <w:t>e</w:t>
      </w:r>
      <w:r w:rsidRPr="00923EA6">
        <w:rPr>
          <w:i/>
          <w:lang w:val="fi-FI"/>
        </w:rPr>
        <w:t>red learning</w:t>
      </w:r>
      <w:r w:rsidRPr="00923EA6">
        <w:rPr>
          <w:lang w:val="fi-FI"/>
        </w:rPr>
        <w:t>)</w:t>
      </w:r>
      <w:r w:rsidRPr="00923EA6">
        <w:rPr>
          <w:lang w:val="id-ID"/>
        </w:rPr>
        <w:t xml:space="preserve"> dan sumber daya pendukungnya (s</w:t>
      </w:r>
      <w:r w:rsidRPr="00923EA6">
        <w:rPr>
          <w:noProof/>
          <w:lang w:val="id-ID"/>
        </w:rPr>
        <w:t>umber daya manusia</w:t>
      </w:r>
      <w:r w:rsidRPr="00923EA6">
        <w:rPr>
          <w:noProof/>
        </w:rPr>
        <w:t>, sarana dan prasarana</w:t>
      </w:r>
      <w:r w:rsidRPr="00923EA6">
        <w:rPr>
          <w:noProof/>
          <w:lang w:val="id-ID"/>
        </w:rPr>
        <w:t xml:space="preserve"> dll.);</w:t>
      </w:r>
      <w:r w:rsidRPr="00923EA6">
        <w:rPr>
          <w:bCs/>
          <w:lang w:val="id-ID"/>
        </w:rPr>
        <w:t xml:space="preserve"> p</w:t>
      </w:r>
      <w:r w:rsidRPr="00923EA6">
        <w:rPr>
          <w:color w:val="000000"/>
          <w:lang w:val="nb-NO"/>
        </w:rPr>
        <w:t>elaksanaan pembelajaran</w:t>
      </w:r>
      <w:r w:rsidRPr="00923EA6">
        <w:rPr>
          <w:color w:val="000000"/>
          <w:lang w:val="id-ID"/>
        </w:rPr>
        <w:t xml:space="preserve">, </w:t>
      </w:r>
      <w:r w:rsidRPr="00923EA6">
        <w:rPr>
          <w:color w:val="000000"/>
          <w:lang w:val="nb-NO"/>
        </w:rPr>
        <w:t>m</w:t>
      </w:r>
      <w:r w:rsidRPr="00923EA6">
        <w:rPr>
          <w:bCs/>
          <w:color w:val="000000"/>
          <w:lang w:val="nb-NO"/>
        </w:rPr>
        <w:t xml:space="preserve">ekanisme untuk memonitor, mengkaji, dan memperbaiki secara periodik </w:t>
      </w:r>
      <w:r w:rsidRPr="00923EA6">
        <w:rPr>
          <w:bCs/>
          <w:color w:val="000000"/>
          <w:lang w:val="id-ID"/>
        </w:rPr>
        <w:t>(</w:t>
      </w:r>
      <w:r w:rsidRPr="00923EA6">
        <w:rPr>
          <w:bCs/>
          <w:color w:val="000000"/>
          <w:lang w:val="nb-NO"/>
        </w:rPr>
        <w:t>setiap semester</w:t>
      </w:r>
      <w:r w:rsidRPr="00923EA6">
        <w:rPr>
          <w:bCs/>
          <w:color w:val="000000"/>
          <w:lang w:val="id-ID"/>
        </w:rPr>
        <w:t xml:space="preserve">) </w:t>
      </w:r>
      <w:r w:rsidRPr="00923EA6">
        <w:rPr>
          <w:bCs/>
          <w:color w:val="000000"/>
          <w:lang w:val="nb-NO"/>
        </w:rPr>
        <w:t xml:space="preserve">kegiatan </w:t>
      </w:r>
      <w:r w:rsidRPr="00923EA6">
        <w:rPr>
          <w:bCs/>
          <w:color w:val="000000"/>
          <w:lang w:val="id-ID"/>
        </w:rPr>
        <w:t>pembelajaran (</w:t>
      </w:r>
      <w:r w:rsidRPr="00923EA6">
        <w:rPr>
          <w:bCs/>
          <w:color w:val="000000"/>
          <w:lang w:val="nb-NO"/>
        </w:rPr>
        <w:t>kehadiran dosen</w:t>
      </w:r>
      <w:r w:rsidRPr="00923EA6">
        <w:rPr>
          <w:bCs/>
          <w:color w:val="000000"/>
          <w:lang w:val="id-ID"/>
        </w:rPr>
        <w:t>,</w:t>
      </w:r>
      <w:r w:rsidRPr="00923EA6">
        <w:rPr>
          <w:bCs/>
          <w:color w:val="000000"/>
          <w:lang w:val="nb-NO"/>
        </w:rPr>
        <w:t xml:space="preserve"> kehadiran mahasiswa</w:t>
      </w:r>
      <w:r w:rsidRPr="00923EA6">
        <w:rPr>
          <w:bCs/>
          <w:color w:val="000000"/>
          <w:lang w:val="id-ID"/>
        </w:rPr>
        <w:t xml:space="preserve">, </w:t>
      </w:r>
      <w:r w:rsidRPr="00923EA6">
        <w:rPr>
          <w:bCs/>
          <w:color w:val="000000"/>
          <w:lang w:val="nb-NO"/>
        </w:rPr>
        <w:t xml:space="preserve">materi </w:t>
      </w:r>
      <w:r w:rsidRPr="00923EA6">
        <w:rPr>
          <w:bCs/>
          <w:color w:val="000000"/>
          <w:lang w:val="id-ID"/>
        </w:rPr>
        <w:t xml:space="preserve">perkuliahan) serta proses </w:t>
      </w:r>
      <w:r w:rsidRPr="00923EA6">
        <w:rPr>
          <w:bCs/>
          <w:lang w:val="nb-NO"/>
        </w:rPr>
        <w:t>penyusunan materi pe</w:t>
      </w:r>
      <w:r w:rsidRPr="00923EA6">
        <w:rPr>
          <w:bCs/>
          <w:lang w:val="id-ID"/>
        </w:rPr>
        <w:t>mbelajaran;</w:t>
      </w:r>
      <w:r w:rsidRPr="00923EA6">
        <w:rPr>
          <w:noProof/>
        </w:rPr>
        <w:t xml:space="preserve"> </w:t>
      </w:r>
      <w:r w:rsidRPr="00923EA6">
        <w:rPr>
          <w:noProof/>
          <w:lang w:val="id-ID"/>
        </w:rPr>
        <w:t>p</w:t>
      </w:r>
      <w:r w:rsidRPr="00923EA6">
        <w:rPr>
          <w:noProof/>
        </w:rPr>
        <w:t>enilaian hasil pembelajaran</w:t>
      </w:r>
      <w:r w:rsidRPr="00923EA6">
        <w:rPr>
          <w:noProof/>
          <w:lang w:val="id-ID"/>
        </w:rPr>
        <w:t>;</w:t>
      </w:r>
      <w:r w:rsidRPr="00923EA6">
        <w:rPr>
          <w:lang w:val="es-ES"/>
        </w:rPr>
        <w:t xml:space="preserve"> </w:t>
      </w:r>
      <w:r w:rsidRPr="00923EA6">
        <w:rPr>
          <w:lang w:val="id-ID"/>
        </w:rPr>
        <w:t>k</w:t>
      </w:r>
      <w:r w:rsidRPr="00923EA6">
        <w:rPr>
          <w:lang w:val="es-ES"/>
        </w:rPr>
        <w:t>eberadaan dokumen yang memuat peraturan akademik mengenai sistem penilaian proses dan hasil pembelajaran (misalnya syarat kelulusan, remediasi) serta pelaksanaannya</w:t>
      </w:r>
      <w:r w:rsidRPr="00923EA6">
        <w:rPr>
          <w:lang w:val="id-ID"/>
        </w:rPr>
        <w:t>, serta p</w:t>
      </w:r>
      <w:r w:rsidRPr="00923EA6">
        <w:t>enjaringan umpan balik terhadap proses pembelajaran dan tindak lanjutnya.</w:t>
      </w:r>
    </w:p>
    <w:p w:rsidR="004F4B0D" w:rsidRPr="00923EA6" w:rsidRDefault="004F4B0D" w:rsidP="004F4B0D">
      <w:pPr>
        <w:spacing w:line="240" w:lineRule="auto"/>
        <w:ind w:left="851" w:hanging="851"/>
        <w:rPr>
          <w:bCs/>
          <w:lang w:val="id-ID"/>
        </w:rPr>
      </w:pPr>
      <w:r w:rsidRPr="00923EA6">
        <w:rPr>
          <w:color w:val="000000"/>
          <w:lang w:val="id-ID"/>
        </w:rPr>
        <w:t xml:space="preserve">5.3 </w:t>
      </w:r>
      <w:r w:rsidRPr="00923EA6">
        <w:rPr>
          <w:color w:val="000000"/>
          <w:lang w:val="id-ID"/>
        </w:rPr>
        <w:tab/>
        <w:t>Sistem pembimbingan akademik</w:t>
      </w:r>
      <w:r w:rsidRPr="00923EA6">
        <w:rPr>
          <w:bCs/>
          <w:lang w:val="id-ID"/>
        </w:rPr>
        <w:t>: k</w:t>
      </w:r>
      <w:r w:rsidRPr="00923EA6">
        <w:rPr>
          <w:noProof/>
        </w:rPr>
        <w:t>e</w:t>
      </w:r>
      <w:r w:rsidRPr="00923EA6">
        <w:rPr>
          <w:noProof/>
          <w:lang w:val="id-ID"/>
        </w:rPr>
        <w:t>tersedia</w:t>
      </w:r>
      <w:r w:rsidRPr="00923EA6">
        <w:rPr>
          <w:noProof/>
        </w:rPr>
        <w:t>an pedoman/panduan pembimbingan akademik</w:t>
      </w:r>
      <w:r w:rsidRPr="00923EA6">
        <w:rPr>
          <w:i/>
          <w:noProof/>
        </w:rPr>
        <w:t>,</w:t>
      </w:r>
      <w:r w:rsidRPr="00923EA6">
        <w:rPr>
          <w:i/>
          <w:noProof/>
          <w:lang w:val="id-ID"/>
        </w:rPr>
        <w:t xml:space="preserve"> </w:t>
      </w:r>
      <w:r w:rsidRPr="00923EA6">
        <w:rPr>
          <w:i/>
          <w:noProof/>
        </w:rPr>
        <w:t>logbook</w:t>
      </w:r>
      <w:r w:rsidRPr="00923EA6">
        <w:rPr>
          <w:noProof/>
        </w:rPr>
        <w:t>, dan konsistensi pelaksanaannya</w:t>
      </w:r>
      <w:r w:rsidRPr="00923EA6">
        <w:rPr>
          <w:noProof/>
          <w:lang w:val="id-ID"/>
        </w:rPr>
        <w:t xml:space="preserve">; rata-rata banyaknya mahasiswa per dosen </w:t>
      </w:r>
      <w:r w:rsidRPr="00923EA6">
        <w:rPr>
          <w:noProof/>
        </w:rPr>
        <w:t>p</w:t>
      </w:r>
      <w:r w:rsidRPr="00923EA6">
        <w:rPr>
          <w:noProof/>
          <w:lang w:val="id-ID"/>
        </w:rPr>
        <w:t xml:space="preserve">embimbing </w:t>
      </w:r>
      <w:r w:rsidRPr="00923EA6">
        <w:rPr>
          <w:noProof/>
        </w:rPr>
        <w:t>a</w:t>
      </w:r>
      <w:r w:rsidRPr="00923EA6">
        <w:rPr>
          <w:noProof/>
          <w:lang w:val="id-ID"/>
        </w:rPr>
        <w:t xml:space="preserve">kademik; </w:t>
      </w:r>
      <w:r w:rsidRPr="00923EA6">
        <w:rPr>
          <w:noProof/>
        </w:rPr>
        <w:t xml:space="preserve"> </w:t>
      </w:r>
      <w:r w:rsidRPr="00923EA6">
        <w:rPr>
          <w:noProof/>
          <w:lang w:val="id-ID"/>
        </w:rPr>
        <w:t>e</w:t>
      </w:r>
      <w:r w:rsidRPr="00923EA6">
        <w:rPr>
          <w:lang w:val="sv-SE"/>
        </w:rPr>
        <w:t xml:space="preserve">fektivitas kegiatan </w:t>
      </w:r>
      <w:r w:rsidRPr="00923EA6">
        <w:rPr>
          <w:lang w:val="id-ID"/>
        </w:rPr>
        <w:t>pembimbingan.</w:t>
      </w:r>
    </w:p>
    <w:p w:rsidR="004F4B0D" w:rsidRPr="00923EA6" w:rsidRDefault="004F4B0D" w:rsidP="004F4B0D">
      <w:pPr>
        <w:spacing w:line="240" w:lineRule="auto"/>
        <w:ind w:left="851" w:hanging="851"/>
        <w:rPr>
          <w:bCs/>
          <w:lang w:val="id-ID"/>
        </w:rPr>
      </w:pPr>
      <w:r w:rsidRPr="00923EA6">
        <w:rPr>
          <w:bCs/>
          <w:lang w:val="id-ID"/>
        </w:rPr>
        <w:t>5.4</w:t>
      </w:r>
      <w:r w:rsidRPr="00923EA6">
        <w:rPr>
          <w:bCs/>
          <w:lang w:val="id-ID"/>
        </w:rPr>
        <w:tab/>
        <w:t>Pembimbingan tugas skripsi: k</w:t>
      </w:r>
      <w:r w:rsidRPr="00923EA6">
        <w:rPr>
          <w:lang w:val="fi-FI"/>
        </w:rPr>
        <w:t>e</w:t>
      </w:r>
      <w:r w:rsidRPr="00923EA6">
        <w:rPr>
          <w:lang w:val="id-ID"/>
        </w:rPr>
        <w:t>tersedia</w:t>
      </w:r>
      <w:r w:rsidRPr="00923EA6">
        <w:rPr>
          <w:lang w:val="fi-FI"/>
        </w:rPr>
        <w:t>an panduan  pembimbingan dan konsistensi pelaksanaannya</w:t>
      </w:r>
      <w:r w:rsidRPr="00923EA6">
        <w:rPr>
          <w:lang w:val="id-ID"/>
        </w:rPr>
        <w:t>; c</w:t>
      </w:r>
      <w:r w:rsidRPr="00923EA6">
        <w:rPr>
          <w:noProof/>
        </w:rPr>
        <w:t>ara pelaksanaan pembimbingan</w:t>
      </w:r>
      <w:r w:rsidRPr="00923EA6">
        <w:rPr>
          <w:noProof/>
          <w:lang w:val="id-ID"/>
        </w:rPr>
        <w:t>; r</w:t>
      </w:r>
      <w:r w:rsidRPr="00923EA6">
        <w:rPr>
          <w:lang w:val="nb-NO"/>
        </w:rPr>
        <w:t>ata-rata jumlah pertemuan</w:t>
      </w:r>
      <w:r w:rsidRPr="00923EA6">
        <w:rPr>
          <w:lang w:val="id-ID"/>
        </w:rPr>
        <w:t>/pembimbingan</w:t>
      </w:r>
      <w:r w:rsidRPr="00923EA6">
        <w:rPr>
          <w:lang w:val="nb-NO"/>
        </w:rPr>
        <w:t xml:space="preserve"> </w:t>
      </w:r>
      <w:r w:rsidRPr="00923EA6">
        <w:rPr>
          <w:lang w:val="id-ID"/>
        </w:rPr>
        <w:t>selama penyelesaian tugas skripsi;</w:t>
      </w:r>
      <w:r w:rsidRPr="00923EA6">
        <w:rPr>
          <w:lang w:val="fi-FI"/>
        </w:rPr>
        <w:t xml:space="preserve"> </w:t>
      </w:r>
      <w:r w:rsidRPr="00923EA6">
        <w:rPr>
          <w:lang w:val="id-ID"/>
        </w:rPr>
        <w:t>r</w:t>
      </w:r>
      <w:r w:rsidRPr="00923EA6">
        <w:rPr>
          <w:lang w:val="fi-FI"/>
        </w:rPr>
        <w:t>asio mahasiswa terhadap dosen pembimbing</w:t>
      </w:r>
      <w:r w:rsidRPr="00923EA6">
        <w:rPr>
          <w:noProof/>
          <w:lang w:val="id-ID"/>
        </w:rPr>
        <w:t>;</w:t>
      </w:r>
      <w:r w:rsidRPr="00923EA6">
        <w:rPr>
          <w:noProof/>
          <w:color w:val="000000"/>
          <w:lang w:val="id-ID"/>
        </w:rPr>
        <w:t xml:space="preserve"> rata-rata w</w:t>
      </w:r>
      <w:r w:rsidRPr="00923EA6">
        <w:rPr>
          <w:color w:val="000000"/>
          <w:lang w:val="nb-NO"/>
        </w:rPr>
        <w:t>aktu penyelesaian penulisan</w:t>
      </w:r>
      <w:r w:rsidRPr="00923EA6">
        <w:rPr>
          <w:color w:val="000000"/>
          <w:lang w:val="id-ID"/>
        </w:rPr>
        <w:t>.</w:t>
      </w:r>
    </w:p>
    <w:p w:rsidR="004F4B0D" w:rsidRPr="00923EA6" w:rsidRDefault="004F4B0D" w:rsidP="004F4B0D">
      <w:pPr>
        <w:spacing w:before="120" w:line="240" w:lineRule="auto"/>
        <w:ind w:left="851" w:hanging="851"/>
        <w:contextualSpacing/>
        <w:rPr>
          <w:color w:val="000000"/>
          <w:lang w:val="id-ID"/>
        </w:rPr>
      </w:pPr>
      <w:r w:rsidRPr="00923EA6">
        <w:rPr>
          <w:bCs/>
          <w:lang w:val="id-ID"/>
        </w:rPr>
        <w:t>5.5</w:t>
      </w:r>
      <w:r w:rsidRPr="00923EA6">
        <w:rPr>
          <w:bCs/>
          <w:lang w:val="id-ID"/>
        </w:rPr>
        <w:tab/>
      </w:r>
      <w:r w:rsidRPr="00923EA6">
        <w:rPr>
          <w:color w:val="000000"/>
          <w:lang w:val="id-ID"/>
        </w:rPr>
        <w:t xml:space="preserve">Proses pembelajaran dan pembimbingan pendidikan </w:t>
      </w:r>
      <w:r w:rsidRPr="00923EA6">
        <w:rPr>
          <w:color w:val="000000"/>
        </w:rPr>
        <w:t>profes</w:t>
      </w:r>
      <w:r w:rsidRPr="00923EA6">
        <w:rPr>
          <w:color w:val="000000"/>
          <w:lang w:val="id-ID"/>
        </w:rPr>
        <w:t>i: r</w:t>
      </w:r>
      <w:r w:rsidRPr="00923EA6">
        <w:rPr>
          <w:lang w:val="fi-FI"/>
        </w:rPr>
        <w:t xml:space="preserve">asio mahasiswa terhadap dosen pembimbing </w:t>
      </w:r>
      <w:r w:rsidRPr="00923EA6">
        <w:rPr>
          <w:noProof/>
          <w:lang w:val="id-ID"/>
        </w:rPr>
        <w:t>per periode koasistensi;</w:t>
      </w:r>
      <w:r w:rsidRPr="00923EA6">
        <w:rPr>
          <w:color w:val="000000"/>
          <w:lang w:val="id-ID"/>
        </w:rPr>
        <w:t xml:space="preserve"> r</w:t>
      </w:r>
      <w:r w:rsidRPr="00923EA6">
        <w:rPr>
          <w:color w:val="000000"/>
          <w:lang w:val="nb-NO"/>
        </w:rPr>
        <w:t xml:space="preserve">ata-rata jumlah </w:t>
      </w:r>
      <w:r w:rsidRPr="00923EA6">
        <w:rPr>
          <w:color w:val="000000"/>
          <w:lang w:val="id-ID"/>
        </w:rPr>
        <w:t xml:space="preserve">jam </w:t>
      </w:r>
      <w:r w:rsidRPr="00923EA6">
        <w:rPr>
          <w:color w:val="000000"/>
          <w:lang w:val="nb-NO"/>
        </w:rPr>
        <w:t>pertemuan</w:t>
      </w:r>
      <w:r w:rsidRPr="00923EA6">
        <w:rPr>
          <w:color w:val="000000"/>
          <w:lang w:val="id-ID"/>
        </w:rPr>
        <w:t xml:space="preserve"> pembimbingan;</w:t>
      </w:r>
      <w:r w:rsidRPr="00923EA6">
        <w:rPr>
          <w:lang w:val="id-ID"/>
        </w:rPr>
        <w:t xml:space="preserve"> kualifikasi dosen pembimbing koasistensi;</w:t>
      </w:r>
      <w:r w:rsidRPr="00923EA6">
        <w:rPr>
          <w:lang w:val="fi-FI"/>
        </w:rPr>
        <w:t xml:space="preserve"> </w:t>
      </w:r>
      <w:r w:rsidRPr="00923EA6">
        <w:rPr>
          <w:lang w:val="id-ID"/>
        </w:rPr>
        <w:t>k</w:t>
      </w:r>
      <w:r w:rsidRPr="00923EA6">
        <w:rPr>
          <w:lang w:val="fi-FI"/>
        </w:rPr>
        <w:t>e</w:t>
      </w:r>
      <w:r w:rsidRPr="00923EA6">
        <w:rPr>
          <w:lang w:val="id-ID"/>
        </w:rPr>
        <w:t>tersedi</w:t>
      </w:r>
      <w:r w:rsidR="000E4BF1">
        <w:rPr>
          <w:lang w:val="fi-FI"/>
        </w:rPr>
        <w:t xml:space="preserve">aan panduan </w:t>
      </w:r>
      <w:r w:rsidRPr="00923EA6">
        <w:rPr>
          <w:lang w:val="fi-FI"/>
        </w:rPr>
        <w:t>pembimbingan dan konsistensi pelaksanaannya</w:t>
      </w:r>
      <w:r w:rsidRPr="00923EA6">
        <w:rPr>
          <w:lang w:val="id-ID"/>
        </w:rPr>
        <w:t>;</w:t>
      </w:r>
      <w:r w:rsidRPr="00923EA6">
        <w:rPr>
          <w:lang w:val="sv-SE"/>
        </w:rPr>
        <w:t xml:space="preserve"> </w:t>
      </w:r>
      <w:r w:rsidRPr="00923EA6">
        <w:rPr>
          <w:lang w:val="id-ID"/>
        </w:rPr>
        <w:t>e</w:t>
      </w:r>
      <w:r w:rsidRPr="00923EA6">
        <w:rPr>
          <w:lang w:val="sv-SE"/>
        </w:rPr>
        <w:t xml:space="preserve">fektivitas kegiatan </w:t>
      </w:r>
      <w:r w:rsidRPr="00923EA6">
        <w:rPr>
          <w:lang w:val="id-ID"/>
        </w:rPr>
        <w:t>pembimbingan;</w:t>
      </w:r>
      <w:r w:rsidRPr="00923EA6">
        <w:rPr>
          <w:color w:val="000000"/>
          <w:lang w:val="id-ID"/>
        </w:rPr>
        <w:t xml:space="preserve"> persentase mahasiswa koasistensi yang lulus tepat waktu;</w:t>
      </w:r>
      <w:r w:rsidRPr="00923EA6">
        <w:rPr>
          <w:noProof/>
          <w:lang w:val="id-ID"/>
        </w:rPr>
        <w:t xml:space="preserve"> pustaka utama untuk setiap mata kuliah/ praktik koasistensi.</w:t>
      </w:r>
    </w:p>
    <w:p w:rsidR="004F4B0D" w:rsidRPr="00923EA6" w:rsidRDefault="004F4B0D" w:rsidP="004F4B0D">
      <w:pPr>
        <w:spacing w:line="240" w:lineRule="auto"/>
        <w:ind w:left="851" w:hanging="851"/>
        <w:rPr>
          <w:lang w:val="id-ID"/>
        </w:rPr>
      </w:pPr>
      <w:r w:rsidRPr="00923EA6">
        <w:rPr>
          <w:color w:val="000000"/>
          <w:lang w:val="id-ID"/>
        </w:rPr>
        <w:t>5.6</w:t>
      </w:r>
      <w:r w:rsidRPr="00923EA6">
        <w:rPr>
          <w:b/>
          <w:lang w:val="fi-FI"/>
        </w:rPr>
        <w:t xml:space="preserve"> </w:t>
      </w:r>
      <w:r w:rsidRPr="00923EA6">
        <w:rPr>
          <w:b/>
          <w:lang w:val="id-ID"/>
        </w:rPr>
        <w:tab/>
      </w:r>
      <w:r w:rsidRPr="00923EA6">
        <w:rPr>
          <w:lang w:val="fi-FI"/>
        </w:rPr>
        <w:t>Peninjauan dan upaya perbaikan implementasi kurikulum</w:t>
      </w:r>
      <w:r w:rsidRPr="00923EA6">
        <w:rPr>
          <w:lang w:val="id-ID"/>
        </w:rPr>
        <w:t>: p</w:t>
      </w:r>
      <w:r w:rsidRPr="00923EA6">
        <w:rPr>
          <w:color w:val="000000"/>
        </w:rPr>
        <w:t>eninjauan silabus/</w:t>
      </w:r>
      <w:r w:rsidRPr="00923EA6">
        <w:rPr>
          <w:color w:val="000000"/>
          <w:lang w:val="id-ID"/>
        </w:rPr>
        <w:t>GBPP-</w:t>
      </w:r>
      <w:r w:rsidRPr="00923EA6">
        <w:rPr>
          <w:color w:val="000000"/>
        </w:rPr>
        <w:t xml:space="preserve">SAP </w:t>
      </w:r>
      <w:r w:rsidRPr="00923EA6">
        <w:rPr>
          <w:color w:val="000000"/>
          <w:lang w:val="id-ID"/>
        </w:rPr>
        <w:t>/RPKPS/</w:t>
      </w:r>
      <w:r w:rsidRPr="00923EA6">
        <w:rPr>
          <w:color w:val="000000"/>
        </w:rPr>
        <w:t xml:space="preserve"> buku ajar/ buku modul/ buku blok/ buku </w:t>
      </w:r>
      <w:r w:rsidRPr="00923EA6">
        <w:rPr>
          <w:color w:val="000000"/>
          <w:lang w:val="id-ID"/>
        </w:rPr>
        <w:t>koasistensi;</w:t>
      </w:r>
      <w:r w:rsidRPr="00923EA6">
        <w:rPr>
          <w:bCs/>
          <w:lang w:val="fi-FI"/>
        </w:rPr>
        <w:t xml:space="preserve"> </w:t>
      </w:r>
      <w:r w:rsidRPr="00923EA6">
        <w:rPr>
          <w:bCs/>
          <w:lang w:val="id-ID"/>
        </w:rPr>
        <w:t>m</w:t>
      </w:r>
      <w:r w:rsidRPr="00923EA6">
        <w:rPr>
          <w:bCs/>
          <w:lang w:val="fi-FI"/>
        </w:rPr>
        <w:t xml:space="preserve">ekanisme </w:t>
      </w:r>
      <w:r w:rsidRPr="00923EA6">
        <w:rPr>
          <w:bCs/>
          <w:lang w:val="id-ID"/>
        </w:rPr>
        <w:t>p</w:t>
      </w:r>
      <w:r w:rsidRPr="00923EA6">
        <w:rPr>
          <w:bCs/>
          <w:lang w:val="fi-FI"/>
        </w:rPr>
        <w:t xml:space="preserve">enyusunan </w:t>
      </w:r>
      <w:r w:rsidRPr="00923EA6">
        <w:rPr>
          <w:bCs/>
          <w:lang w:val="id-ID"/>
        </w:rPr>
        <w:t>m</w:t>
      </w:r>
      <w:r w:rsidRPr="00923EA6">
        <w:rPr>
          <w:bCs/>
          <w:lang w:val="fi-FI"/>
        </w:rPr>
        <w:t>ateri</w:t>
      </w:r>
      <w:r w:rsidRPr="00923EA6">
        <w:rPr>
          <w:bCs/>
          <w:lang w:val="id-ID"/>
        </w:rPr>
        <w:t>,</w:t>
      </w:r>
      <w:r w:rsidR="000E4BF1">
        <w:rPr>
          <w:bCs/>
          <w:lang w:val="fi-FI"/>
        </w:rPr>
        <w:t xml:space="preserve"> </w:t>
      </w:r>
      <w:r w:rsidRPr="00923EA6">
        <w:rPr>
          <w:bCs/>
          <w:lang w:val="id-ID"/>
        </w:rPr>
        <w:t>m</w:t>
      </w:r>
      <w:r w:rsidRPr="00923EA6">
        <w:rPr>
          <w:bCs/>
          <w:lang w:val="fi-FI"/>
        </w:rPr>
        <w:t>onitoring</w:t>
      </w:r>
      <w:r w:rsidRPr="00923EA6">
        <w:rPr>
          <w:bCs/>
          <w:lang w:val="id-ID"/>
        </w:rPr>
        <w:t xml:space="preserve"> dan evaluasi </w:t>
      </w:r>
      <w:r w:rsidRPr="00923EA6">
        <w:rPr>
          <w:bCs/>
          <w:lang w:val="fi-FI"/>
        </w:rPr>
        <w:t xml:space="preserve"> </w:t>
      </w:r>
      <w:r w:rsidRPr="00923EA6">
        <w:rPr>
          <w:bCs/>
          <w:lang w:val="id-ID"/>
        </w:rPr>
        <w:t>k</w:t>
      </w:r>
      <w:r w:rsidRPr="00923EA6">
        <w:rPr>
          <w:bCs/>
          <w:lang w:val="fi-FI"/>
        </w:rPr>
        <w:t>o</w:t>
      </w:r>
      <w:r w:rsidRPr="00923EA6">
        <w:rPr>
          <w:bCs/>
          <w:lang w:val="id-ID"/>
        </w:rPr>
        <w:t>a</w:t>
      </w:r>
      <w:r w:rsidRPr="00923EA6">
        <w:rPr>
          <w:bCs/>
          <w:lang w:val="fi-FI"/>
        </w:rPr>
        <w:t>sistensi</w:t>
      </w:r>
      <w:r w:rsidRPr="00923EA6">
        <w:rPr>
          <w:bCs/>
          <w:lang w:val="id-ID"/>
        </w:rPr>
        <w:t>;</w:t>
      </w:r>
      <w:r w:rsidR="000E4BF1">
        <w:rPr>
          <w:noProof/>
          <w:color w:val="000000"/>
          <w:lang w:val="sv-SE"/>
        </w:rPr>
        <w:t xml:space="preserve"> m</w:t>
      </w:r>
      <w:r w:rsidRPr="00923EA6">
        <w:rPr>
          <w:noProof/>
          <w:color w:val="000000"/>
          <w:lang w:val="sv-SE"/>
        </w:rPr>
        <w:t>utu soal ujian</w:t>
      </w:r>
      <w:r w:rsidRPr="00923EA6">
        <w:rPr>
          <w:noProof/>
          <w:color w:val="000000"/>
          <w:lang w:val="id-ID"/>
        </w:rPr>
        <w:t xml:space="preserve"> koasistensi.</w:t>
      </w:r>
    </w:p>
    <w:p w:rsidR="00794AA4" w:rsidRPr="00923EA6" w:rsidRDefault="004F4B0D" w:rsidP="004F4B0D">
      <w:pPr>
        <w:spacing w:line="240" w:lineRule="auto"/>
        <w:ind w:left="851" w:hanging="851"/>
        <w:rPr>
          <w:color w:val="000000"/>
        </w:rPr>
      </w:pPr>
      <w:r w:rsidRPr="00923EA6">
        <w:rPr>
          <w:color w:val="000000"/>
          <w:lang w:val="id-ID"/>
        </w:rPr>
        <w:t>5.7</w:t>
      </w:r>
      <w:r w:rsidRPr="00923EA6">
        <w:rPr>
          <w:color w:val="000000"/>
          <w:lang w:val="id-ID"/>
        </w:rPr>
        <w:tab/>
        <w:t>Suasana akademik: kebijakan dan u</w:t>
      </w:r>
      <w:r w:rsidRPr="00923EA6">
        <w:rPr>
          <w:color w:val="000000"/>
          <w:lang w:val="nb-NO"/>
        </w:rPr>
        <w:t>paya peningkatan suasana akademik</w:t>
      </w:r>
      <w:r w:rsidRPr="00923EA6">
        <w:rPr>
          <w:lang w:val="id-ID"/>
        </w:rPr>
        <w:t xml:space="preserve"> </w:t>
      </w:r>
      <w:r w:rsidRPr="00923EA6">
        <w:rPr>
          <w:noProof/>
          <w:lang w:val="id-ID"/>
        </w:rPr>
        <w:t>(otonomi keilmuan, kebebasan akademik, kebebasan mimbar akademik);</w:t>
      </w:r>
      <w:r w:rsidRPr="00923EA6">
        <w:rPr>
          <w:lang w:val="nb-NO"/>
        </w:rPr>
        <w:t xml:space="preserve"> </w:t>
      </w:r>
      <w:r w:rsidRPr="00923EA6">
        <w:rPr>
          <w:lang w:val="id-ID"/>
        </w:rPr>
        <w:t>k</w:t>
      </w:r>
      <w:r w:rsidRPr="00923EA6">
        <w:rPr>
          <w:lang w:val="nb-NO"/>
        </w:rPr>
        <w:t xml:space="preserve">etersediaan dan jenis prasarana, sarana </w:t>
      </w:r>
      <w:r w:rsidRPr="00923EA6">
        <w:rPr>
          <w:lang w:val="id-ID"/>
        </w:rPr>
        <w:t xml:space="preserve">lokasi pembelajaran program profesi (rumah sakit hewan, klinik hewan, laboratorium, </w:t>
      </w:r>
      <w:r w:rsidRPr="00923EA6">
        <w:rPr>
          <w:i/>
          <w:lang w:val="id-ID"/>
        </w:rPr>
        <w:t>teaching farm</w:t>
      </w:r>
      <w:r w:rsidR="000E4BF1">
        <w:rPr>
          <w:lang w:val="id-ID"/>
        </w:rPr>
        <w:t xml:space="preserve">, </w:t>
      </w:r>
      <w:r w:rsidRPr="00923EA6">
        <w:rPr>
          <w:lang w:val="id-ID"/>
        </w:rPr>
        <w:t>l</w:t>
      </w:r>
      <w:r w:rsidR="000E4BF1">
        <w:rPr>
          <w:lang w:val="id-ID"/>
        </w:rPr>
        <w:t xml:space="preserve">okasi koasistensi luar kampus) </w:t>
      </w:r>
      <w:r w:rsidRPr="00923EA6">
        <w:rPr>
          <w:lang w:val="nb-NO"/>
        </w:rPr>
        <w:t>dan dana</w:t>
      </w:r>
      <w:r w:rsidRPr="00923EA6">
        <w:rPr>
          <w:lang w:val="id-ID"/>
        </w:rPr>
        <w:t>; p</w:t>
      </w:r>
      <w:r w:rsidRPr="00923EA6">
        <w:rPr>
          <w:noProof/>
          <w:lang w:val="id-ID"/>
        </w:rPr>
        <w:t>rogram d</w:t>
      </w:r>
      <w:r w:rsidR="000E4BF1">
        <w:rPr>
          <w:noProof/>
          <w:lang w:val="id-ID"/>
        </w:rPr>
        <w:t xml:space="preserve">an kegiatan akademik terjadwal </w:t>
      </w:r>
      <w:r w:rsidRPr="00923EA6">
        <w:rPr>
          <w:noProof/>
          <w:lang w:val="id-ID"/>
        </w:rPr>
        <w:t>untuk menciptakan suasana akademik yang kondusif</w:t>
      </w:r>
      <w:r w:rsidRPr="00923EA6">
        <w:rPr>
          <w:lang w:val="id-ID"/>
        </w:rPr>
        <w:t>; p</w:t>
      </w:r>
      <w:r w:rsidRPr="00923EA6">
        <w:t>engembangan perilaku kecendekiawanan</w:t>
      </w:r>
      <w:r w:rsidRPr="00923EA6">
        <w:rPr>
          <w:lang w:val="id-ID"/>
        </w:rPr>
        <w:t xml:space="preserve"> yang terkait dengan profesi.</w:t>
      </w:r>
    </w:p>
    <w:p w:rsidR="00794AA4" w:rsidRPr="00923EA6" w:rsidRDefault="00794AA4" w:rsidP="00794AA4">
      <w:pPr>
        <w:spacing w:line="240" w:lineRule="auto"/>
        <w:rPr>
          <w:color w:val="0D0D0D"/>
          <w:lang w:val="nb-NO"/>
        </w:rPr>
      </w:pPr>
    </w:p>
    <w:p w:rsidR="00794AA4" w:rsidRPr="00923EA6" w:rsidRDefault="00794AA4" w:rsidP="00794AA4">
      <w:pPr>
        <w:pStyle w:val="Heading1"/>
        <w:spacing w:line="240" w:lineRule="auto"/>
        <w:ind w:left="1560" w:hanging="1560"/>
        <w:rPr>
          <w:color w:val="0D0D0D"/>
          <w:sz w:val="24"/>
          <w:szCs w:val="24"/>
          <w:lang w:val="id-ID"/>
        </w:rPr>
      </w:pPr>
      <w:bookmarkStart w:id="16" w:name="_Toc204423614"/>
    </w:p>
    <w:p w:rsidR="00794AA4" w:rsidRPr="00923EA6" w:rsidRDefault="00794AA4" w:rsidP="00794AA4">
      <w:pPr>
        <w:pStyle w:val="Heading1"/>
        <w:spacing w:line="240" w:lineRule="auto"/>
        <w:ind w:left="1560" w:hanging="1560"/>
        <w:jc w:val="both"/>
        <w:rPr>
          <w:bCs w:val="0"/>
          <w:color w:val="0D0D0D"/>
          <w:sz w:val="24"/>
          <w:szCs w:val="24"/>
          <w:lang w:val="nb-NO"/>
        </w:rPr>
      </w:pPr>
      <w:r w:rsidRPr="00923EA6">
        <w:rPr>
          <w:color w:val="0D0D0D"/>
          <w:sz w:val="24"/>
          <w:szCs w:val="24"/>
          <w:lang w:val="nb-NO"/>
        </w:rPr>
        <w:t xml:space="preserve">Standar 6.  </w:t>
      </w:r>
      <w:r w:rsidRPr="00923EA6">
        <w:rPr>
          <w:color w:val="0D0D0D"/>
          <w:sz w:val="24"/>
          <w:szCs w:val="24"/>
          <w:lang w:val="id-ID"/>
        </w:rPr>
        <w:t>Pembiayaan</w:t>
      </w:r>
      <w:r w:rsidRPr="00923EA6">
        <w:rPr>
          <w:color w:val="0D0D0D"/>
          <w:sz w:val="24"/>
          <w:szCs w:val="24"/>
          <w:lang w:val="nb-NO"/>
        </w:rPr>
        <w:t>, Sarana</w:t>
      </w:r>
      <w:r w:rsidRPr="00923EA6">
        <w:rPr>
          <w:color w:val="0D0D0D"/>
          <w:sz w:val="24"/>
          <w:szCs w:val="24"/>
          <w:lang w:val="id-ID"/>
        </w:rPr>
        <w:t xml:space="preserve"> dan </w:t>
      </w:r>
      <w:r w:rsidRPr="00923EA6">
        <w:rPr>
          <w:color w:val="0D0D0D"/>
          <w:sz w:val="24"/>
          <w:szCs w:val="24"/>
          <w:lang w:val="nb-NO"/>
        </w:rPr>
        <w:t>Prasarana</w:t>
      </w:r>
      <w:r w:rsidRPr="00923EA6">
        <w:rPr>
          <w:color w:val="0D0D0D"/>
          <w:sz w:val="24"/>
          <w:szCs w:val="24"/>
          <w:lang w:val="id-ID"/>
        </w:rPr>
        <w:t xml:space="preserve">, </w:t>
      </w:r>
      <w:r w:rsidRPr="00923EA6">
        <w:rPr>
          <w:color w:val="0D0D0D"/>
          <w:sz w:val="24"/>
          <w:szCs w:val="24"/>
          <w:lang w:val="nb-NO"/>
        </w:rPr>
        <w:t xml:space="preserve">serta </w:t>
      </w:r>
      <w:r w:rsidRPr="00923EA6">
        <w:rPr>
          <w:color w:val="0D0D0D"/>
          <w:sz w:val="24"/>
          <w:szCs w:val="24"/>
          <w:lang w:val="id-ID"/>
        </w:rPr>
        <w:t>S</w:t>
      </w:r>
      <w:r w:rsidRPr="00923EA6">
        <w:rPr>
          <w:color w:val="0D0D0D"/>
          <w:sz w:val="24"/>
          <w:szCs w:val="24"/>
          <w:lang w:val="nb-NO"/>
        </w:rPr>
        <w:t>istem</w:t>
      </w:r>
      <w:bookmarkStart w:id="17" w:name="_Toc204423615"/>
      <w:bookmarkEnd w:id="16"/>
      <w:r w:rsidRPr="00923EA6">
        <w:rPr>
          <w:color w:val="0D0D0D"/>
          <w:sz w:val="24"/>
          <w:szCs w:val="24"/>
          <w:lang w:val="id-ID"/>
        </w:rPr>
        <w:t xml:space="preserve"> I</w:t>
      </w:r>
      <w:r w:rsidRPr="00923EA6">
        <w:rPr>
          <w:color w:val="0D0D0D"/>
          <w:sz w:val="24"/>
          <w:szCs w:val="24"/>
          <w:lang w:val="nb-NO"/>
        </w:rPr>
        <w:t>nformasi</w:t>
      </w:r>
      <w:bookmarkEnd w:id="17"/>
    </w:p>
    <w:p w:rsidR="00794AA4" w:rsidRPr="00923EA6" w:rsidRDefault="00794AA4" w:rsidP="00794AA4">
      <w:pPr>
        <w:spacing w:line="240" w:lineRule="auto"/>
        <w:rPr>
          <w:color w:val="0D0D0D"/>
          <w:lang w:val="nb-NO"/>
        </w:rPr>
      </w:pPr>
    </w:p>
    <w:p w:rsidR="00794AA4" w:rsidRPr="00923EA6" w:rsidRDefault="00794AA4" w:rsidP="00794AA4">
      <w:pPr>
        <w:spacing w:after="120" w:line="240" w:lineRule="auto"/>
        <w:rPr>
          <w:color w:val="0D0D0D"/>
        </w:rPr>
      </w:pPr>
      <w:r w:rsidRPr="00923EA6">
        <w:rPr>
          <w:color w:val="0D0D0D"/>
          <w:lang w:val="id-ID"/>
        </w:rPr>
        <w:t>Standar ini adalah acuan keunggulan mutu pembiayaan, sarana dan prasarana, serta sistem informasi yang mampu menjamin mutu penyelenggaraan pendidikan akademik</w:t>
      </w:r>
      <w:r w:rsidRPr="00923EA6">
        <w:rPr>
          <w:color w:val="0D0D0D"/>
        </w:rPr>
        <w:t xml:space="preserve"> dan profesi</w:t>
      </w:r>
      <w:r w:rsidRPr="00923EA6">
        <w:rPr>
          <w:color w:val="0D0D0D"/>
          <w:lang w:val="id-ID"/>
        </w:rPr>
        <w:t xml:space="preserve">. Sistem pengelolaan pembiayaan, sarana dan prasarana, serta sistem informasi harus menjamin kelayakan, keberlangsungan, dan keberlanjutan program akademik di program studi. Agar proses penyelenggaraan akademik yang dikelola oleh program studi dapat dilaksanakan secara efektif dan efisien, program studi harus memiliki akses yang memadai, baik dari aspek kelayakan, mutu maupun kesinambungan terhadap pendanaan, sarana dan prasarana, serta sistem informasi. </w:t>
      </w:r>
    </w:p>
    <w:p w:rsidR="00794AA4" w:rsidRPr="00923EA6" w:rsidRDefault="00794AA4" w:rsidP="00794AA4">
      <w:pPr>
        <w:spacing w:after="120" w:line="240" w:lineRule="auto"/>
        <w:rPr>
          <w:color w:val="0D0D0D"/>
        </w:rPr>
      </w:pPr>
      <w:r w:rsidRPr="00923EA6">
        <w:rPr>
          <w:color w:val="0D0D0D"/>
          <w:lang w:val="id-ID"/>
        </w:rPr>
        <w:t xml:space="preserve">Standar pendanaan, sarana dan prasarana serta sistem informasi merupakan elemen penting dalam penjaminan mutu akreditasi yang merefleksikan kapasitas program studi dalam memperoleh, merencanakan, mengelola, dan meningkatkan mutu perolehan sumber dana, sarana dan prasarana serta sistem informasi yang diperlukan guna mendukung kegiatan tridharma program studi. Tingkat kelayakan dan kecukupan akan ketersediaan dana, sarana dan prasarana serta sistem informasi yang dapat diakses oleh program studi sekurang-kurangnya harus memenuhi standar kelayakan minimal. Program studi harus terlibat dalam pengelolaan, pemanfaatan dan kesinambungan ketersediaan sumber daya yang menjadi landasan dalam menetapkan standar pembiayaan, sarana dan prasarana serta sistem informasi. </w:t>
      </w:r>
    </w:p>
    <w:p w:rsidR="00794AA4" w:rsidRPr="00923EA6" w:rsidRDefault="00794AA4" w:rsidP="00794AA4">
      <w:pPr>
        <w:spacing w:after="120" w:line="240" w:lineRule="auto"/>
        <w:rPr>
          <w:color w:val="0D0D0D"/>
          <w:lang w:val="id-ID"/>
        </w:rPr>
      </w:pPr>
      <w:r w:rsidRPr="00923EA6">
        <w:rPr>
          <w:color w:val="0D0D0D"/>
          <w:lang w:val="id-ID"/>
        </w:rPr>
        <w:t>Program studi harus berpartisipasi aktif dalam penyusunan rencana kegiatan dan anggaran tahunan untuk mencapai target kinerja yang direncanakan (pendidikan, penelitian dan pelayanan/pengabdian kepada masyarakat). Program studi harus memiliki akses yang memadai untuk menggunakan sumber daya guna mendukung kegiatan tridharma p</w:t>
      </w:r>
      <w:r w:rsidRPr="00923EA6">
        <w:rPr>
          <w:color w:val="0D0D0D"/>
        </w:rPr>
        <w:t>erguruan tinggi.</w:t>
      </w:r>
      <w:r w:rsidRPr="00923EA6">
        <w:rPr>
          <w:color w:val="0D0D0D"/>
          <w:lang w:val="id-ID"/>
        </w:rPr>
        <w:t xml:space="preserve"> </w:t>
      </w:r>
    </w:p>
    <w:p w:rsidR="00794AA4" w:rsidRPr="00923EA6" w:rsidRDefault="00794AA4" w:rsidP="00794AA4">
      <w:pPr>
        <w:spacing w:after="120" w:line="240" w:lineRule="auto"/>
        <w:rPr>
          <w:b/>
          <w:bCs/>
          <w:color w:val="0D0D0D"/>
          <w:lang w:val="id-ID"/>
        </w:rPr>
      </w:pPr>
    </w:p>
    <w:p w:rsidR="00794AA4" w:rsidRPr="00923EA6" w:rsidRDefault="00794AA4" w:rsidP="00794AA4">
      <w:pPr>
        <w:spacing w:after="120" w:line="240" w:lineRule="auto"/>
        <w:rPr>
          <w:b/>
          <w:bCs/>
          <w:color w:val="0D0D0D"/>
          <w:lang w:val="id-ID"/>
        </w:rPr>
      </w:pPr>
      <w:r w:rsidRPr="00923EA6">
        <w:rPr>
          <w:b/>
          <w:bCs/>
          <w:color w:val="0D0D0D"/>
          <w:lang w:val="id-ID"/>
        </w:rPr>
        <w:t>Deskripsi</w:t>
      </w:r>
    </w:p>
    <w:p w:rsidR="00794AA4" w:rsidRPr="00923EA6" w:rsidRDefault="00794AA4" w:rsidP="00794AA4">
      <w:pPr>
        <w:spacing w:after="120" w:line="240" w:lineRule="auto"/>
        <w:rPr>
          <w:color w:val="0D0D0D"/>
          <w:lang w:val="id-ID"/>
        </w:rPr>
      </w:pPr>
      <w:r w:rsidRPr="00923EA6">
        <w:rPr>
          <w:color w:val="0D0D0D"/>
          <w:lang w:val="id-ID"/>
        </w:rPr>
        <w:t xml:space="preserve">Program studi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794AA4" w:rsidRPr="00923EA6" w:rsidRDefault="00794AA4" w:rsidP="00794AA4">
      <w:pPr>
        <w:spacing w:after="120" w:line="240" w:lineRule="auto"/>
        <w:rPr>
          <w:strike/>
          <w:color w:val="0D0D0D"/>
          <w:lang w:val="sv-SE"/>
        </w:rPr>
      </w:pPr>
      <w:r w:rsidRPr="00923EA6">
        <w:rPr>
          <w:color w:val="0D0D0D"/>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923EA6">
        <w:rPr>
          <w:color w:val="0D0D0D"/>
          <w:lang w:val="sv-SE"/>
        </w:rPr>
        <w:t>Sesuai dengan visi program studi, mahasiswa mempunyai akses terhadap fasilitas dan peralatan serta mendapatkan pelatihan untuk menggunakannya. P</w:t>
      </w:r>
      <w:r w:rsidRPr="00923EA6">
        <w:rPr>
          <w:color w:val="0D0D0D"/>
          <w:lang w:val="id-ID"/>
        </w:rPr>
        <w:t>engelolaan sarana dan prasarana pada p</w:t>
      </w:r>
      <w:r w:rsidR="000E4BF1">
        <w:rPr>
          <w:color w:val="0D0D0D"/>
          <w:lang w:val="sv-SE"/>
        </w:rPr>
        <w:t xml:space="preserve">rogram studi </w:t>
      </w:r>
      <w:r w:rsidRPr="00923EA6">
        <w:rPr>
          <w:color w:val="0D0D0D"/>
          <w:lang w:val="sv-SE"/>
        </w:rPr>
        <w:t>memenuhi kecukupan, kesesuaian, aksesibilitas, pemeliharaan dan perbaikan, penggantian dan pemutakhiran, kejelasan peraturan dan efisiensi penggunaan</w:t>
      </w:r>
      <w:r w:rsidRPr="00923EA6">
        <w:rPr>
          <w:color w:val="0D0D0D"/>
          <w:lang w:val="id-ID"/>
        </w:rPr>
        <w:t>nya.</w:t>
      </w:r>
      <w:r w:rsidRPr="00923EA6">
        <w:rPr>
          <w:color w:val="0D0D0D"/>
          <w:lang w:val="sv-SE"/>
        </w:rPr>
        <w:t xml:space="preserve"> </w:t>
      </w:r>
    </w:p>
    <w:p w:rsidR="00794AA4" w:rsidRPr="00923EA6" w:rsidRDefault="00794AA4" w:rsidP="00794AA4">
      <w:pPr>
        <w:spacing w:after="120" w:line="240" w:lineRule="auto"/>
        <w:rPr>
          <w:color w:val="0D0D0D"/>
          <w:lang w:val="id-ID"/>
        </w:rPr>
      </w:pPr>
      <w:r w:rsidRPr="00923EA6">
        <w:rPr>
          <w:color w:val="0D0D0D"/>
          <w:lang w:val="id-ID"/>
        </w:rPr>
        <w:t xml:space="preserve">Program studi memiliki jaminan akses dan pendayagunaan sistem manajemen dan teknologi informasi </w:t>
      </w:r>
      <w:r w:rsidRPr="00923EA6">
        <w:rPr>
          <w:color w:val="0D0D0D"/>
          <w:lang w:val="sv-SE"/>
        </w:rPr>
        <w:t>untuk mendukung pengelolaan</w:t>
      </w:r>
      <w:r w:rsidRPr="00923EA6">
        <w:rPr>
          <w:color w:val="0D0D0D"/>
          <w:lang w:val="id-ID"/>
        </w:rPr>
        <w:t xml:space="preserve"> dan penyelenggaraan</w:t>
      </w:r>
      <w:r w:rsidRPr="00923EA6">
        <w:rPr>
          <w:color w:val="0D0D0D"/>
          <w:lang w:val="sv-SE"/>
        </w:rPr>
        <w:t xml:space="preserve"> program</w:t>
      </w:r>
      <w:r w:rsidRPr="00923EA6">
        <w:rPr>
          <w:color w:val="0D0D0D"/>
          <w:lang w:val="id-ID"/>
        </w:rPr>
        <w:t xml:space="preserve"> akademik</w:t>
      </w:r>
      <w:r w:rsidRPr="00923EA6">
        <w:rPr>
          <w:color w:val="0D0D0D"/>
          <w:lang w:val="sv-SE"/>
        </w:rPr>
        <w:t>, kegiatan operasional</w:t>
      </w:r>
      <w:r w:rsidRPr="00923EA6">
        <w:rPr>
          <w:color w:val="0D0D0D"/>
          <w:lang w:val="id-ID"/>
        </w:rPr>
        <w:t>,</w:t>
      </w:r>
      <w:r w:rsidRPr="00923EA6">
        <w:rPr>
          <w:color w:val="0D0D0D"/>
          <w:lang w:val="sv-SE"/>
        </w:rPr>
        <w:t xml:space="preserve"> dan pengembangan program studi. Sistem manajemen informasi </w:t>
      </w:r>
      <w:r w:rsidRPr="00923EA6">
        <w:rPr>
          <w:color w:val="0D0D0D"/>
          <w:lang w:val="id-ID"/>
        </w:rPr>
        <w:t xml:space="preserve">secara efektif dapat didayagunakan untuk mendukung proses </w:t>
      </w:r>
      <w:r w:rsidRPr="00923EA6">
        <w:rPr>
          <w:color w:val="0D0D0D"/>
          <w:lang w:val="sv-SE"/>
        </w:rPr>
        <w:t>pengumpulan data, analisis, penyimpanan, pe</w:t>
      </w:r>
      <w:r w:rsidRPr="00923EA6">
        <w:rPr>
          <w:color w:val="0D0D0D"/>
          <w:lang w:val="id-ID"/>
        </w:rPr>
        <w:t>rolehan kembali</w:t>
      </w:r>
      <w:r w:rsidRPr="00923EA6">
        <w:rPr>
          <w:color w:val="0D0D0D"/>
          <w:lang w:val="sv-SE"/>
        </w:rPr>
        <w:t xml:space="preserve"> (</w:t>
      </w:r>
      <w:r w:rsidRPr="00923EA6">
        <w:rPr>
          <w:i/>
          <w:iCs/>
          <w:color w:val="0D0D0D"/>
          <w:lang w:val="sv-SE"/>
        </w:rPr>
        <w:t>retrieval</w:t>
      </w:r>
      <w:r w:rsidRPr="00923EA6">
        <w:rPr>
          <w:color w:val="0D0D0D"/>
          <w:lang w:val="sv-SE"/>
        </w:rPr>
        <w:t>), presentasi data dan informasi, dan komunikasi dengan pihak berkepentingan.</w:t>
      </w:r>
    </w:p>
    <w:p w:rsidR="00794AA4" w:rsidRPr="00923EA6" w:rsidRDefault="00794AA4" w:rsidP="00794AA4">
      <w:pPr>
        <w:spacing w:line="240" w:lineRule="auto"/>
        <w:rPr>
          <w:b/>
          <w:bCs/>
          <w:color w:val="0D0D0D"/>
          <w:lang w:val="sv-SE"/>
        </w:rPr>
      </w:pPr>
    </w:p>
    <w:p w:rsidR="00794AA4" w:rsidRPr="00923EA6" w:rsidRDefault="00794AA4" w:rsidP="00794AA4">
      <w:pPr>
        <w:spacing w:line="240" w:lineRule="auto"/>
        <w:rPr>
          <w:b/>
          <w:bCs/>
          <w:color w:val="0D0D0D"/>
          <w:lang w:val="id-ID"/>
        </w:rPr>
      </w:pPr>
      <w:r w:rsidRPr="00923EA6">
        <w:rPr>
          <w:b/>
          <w:bCs/>
          <w:color w:val="0D0D0D"/>
          <w:lang w:val="fi-FI"/>
        </w:rPr>
        <w:t xml:space="preserve">Deskriptor </w:t>
      </w:r>
      <w:r w:rsidRPr="00923EA6">
        <w:rPr>
          <w:b/>
          <w:bCs/>
          <w:color w:val="0D0D0D"/>
          <w:lang w:val="id-ID"/>
        </w:rPr>
        <w:t>E</w:t>
      </w:r>
      <w:r w:rsidRPr="00923EA6">
        <w:rPr>
          <w:b/>
          <w:bCs/>
          <w:color w:val="0D0D0D"/>
          <w:lang w:val="fi-FI"/>
        </w:rPr>
        <w:t xml:space="preserve">lemen </w:t>
      </w:r>
      <w:r w:rsidRPr="00923EA6">
        <w:rPr>
          <w:b/>
          <w:bCs/>
          <w:color w:val="0D0D0D"/>
          <w:lang w:val="id-ID"/>
        </w:rPr>
        <w:t>P</w:t>
      </w:r>
      <w:r w:rsidRPr="00923EA6">
        <w:rPr>
          <w:b/>
          <w:bCs/>
          <w:color w:val="0D0D0D"/>
          <w:lang w:val="fi-FI"/>
        </w:rPr>
        <w:t>enilaian</w:t>
      </w:r>
      <w:r w:rsidRPr="00923EA6">
        <w:rPr>
          <w:b/>
          <w:bCs/>
          <w:color w:val="0D0D0D"/>
          <w:lang w:val="id-ID"/>
        </w:rPr>
        <w:t>:</w:t>
      </w:r>
    </w:p>
    <w:p w:rsidR="00794AA4" w:rsidRPr="00923EA6" w:rsidRDefault="00794AA4" w:rsidP="00794AA4">
      <w:pPr>
        <w:spacing w:line="240" w:lineRule="auto"/>
        <w:rPr>
          <w:b/>
          <w:bCs/>
          <w:color w:val="0D0D0D"/>
        </w:rPr>
      </w:pPr>
    </w:p>
    <w:p w:rsidR="00794AA4" w:rsidRPr="00923EA6" w:rsidRDefault="00794AA4" w:rsidP="00860528">
      <w:pPr>
        <w:numPr>
          <w:ilvl w:val="1"/>
          <w:numId w:val="22"/>
        </w:numPr>
        <w:spacing w:line="240" w:lineRule="auto"/>
        <w:ind w:left="567" w:hanging="567"/>
        <w:rPr>
          <w:bCs/>
          <w:color w:val="0D0D0D"/>
          <w:lang w:val="nb-NO"/>
        </w:rPr>
      </w:pPr>
      <w:r w:rsidRPr="00923EA6">
        <w:rPr>
          <w:color w:val="000000"/>
          <w:lang w:val="id-ID"/>
        </w:rPr>
        <w:t>K</w:t>
      </w:r>
      <w:r w:rsidRPr="00923EA6">
        <w:rPr>
          <w:color w:val="000000"/>
        </w:rPr>
        <w:t xml:space="preserve">eterlibatan program studi dalam </w:t>
      </w:r>
      <w:r w:rsidRPr="00923EA6">
        <w:rPr>
          <w:color w:val="000000"/>
          <w:lang w:val="id-ID"/>
        </w:rPr>
        <w:t>perencanaan target kinerja, perencanaan kegiatan</w:t>
      </w:r>
      <w:r w:rsidRPr="00923EA6">
        <w:rPr>
          <w:color w:val="000000"/>
        </w:rPr>
        <w:t xml:space="preserve"> </w:t>
      </w:r>
      <w:r w:rsidRPr="00923EA6">
        <w:rPr>
          <w:color w:val="000000"/>
          <w:lang w:val="id-ID"/>
        </w:rPr>
        <w:t xml:space="preserve">kerja, </w:t>
      </w:r>
      <w:r w:rsidRPr="00923EA6">
        <w:rPr>
          <w:color w:val="000000"/>
        </w:rPr>
        <w:t>perencanaan alokasi dan pengelolaan dana</w:t>
      </w:r>
      <w:r w:rsidRPr="00923EA6">
        <w:rPr>
          <w:color w:val="000000"/>
          <w:lang w:val="id-ID"/>
        </w:rPr>
        <w:t>, akuntabiltas (termasuk mekanisme dan laporan audit)</w:t>
      </w:r>
      <w:r w:rsidR="000E4BF1">
        <w:rPr>
          <w:color w:val="000000"/>
        </w:rPr>
        <w:t>.</w:t>
      </w:r>
    </w:p>
    <w:p w:rsidR="00794AA4" w:rsidRPr="00923EA6" w:rsidRDefault="00794AA4" w:rsidP="00860528">
      <w:pPr>
        <w:numPr>
          <w:ilvl w:val="1"/>
          <w:numId w:val="22"/>
        </w:numPr>
        <w:spacing w:line="240" w:lineRule="auto"/>
        <w:ind w:left="567" w:hanging="567"/>
        <w:rPr>
          <w:bCs/>
          <w:color w:val="0D0D0D"/>
          <w:lang w:val="nb-NO"/>
        </w:rPr>
      </w:pPr>
      <w:r w:rsidRPr="00923EA6">
        <w:rPr>
          <w:lang w:val="fi-FI"/>
        </w:rPr>
        <w:t>Persentase perolehan dana dari mahasiswa dibandingkan dengan total penerimaan dana.</w:t>
      </w:r>
    </w:p>
    <w:p w:rsidR="00794AA4" w:rsidRPr="00923EA6" w:rsidRDefault="00794AA4" w:rsidP="00860528">
      <w:pPr>
        <w:numPr>
          <w:ilvl w:val="1"/>
          <w:numId w:val="22"/>
        </w:numPr>
        <w:spacing w:line="240" w:lineRule="auto"/>
        <w:ind w:left="567" w:hanging="567"/>
        <w:rPr>
          <w:bCs/>
          <w:color w:val="0D0D0D"/>
          <w:lang w:val="nb-NO"/>
        </w:rPr>
      </w:pPr>
      <w:r w:rsidRPr="00923EA6">
        <w:rPr>
          <w:color w:val="000000"/>
          <w:lang w:val="fi-FI"/>
        </w:rPr>
        <w:t xml:space="preserve">Penggunaan dana untuk operasional (pendidikan, penelitian, pengabdian </w:t>
      </w:r>
      <w:r w:rsidRPr="00923EA6">
        <w:rPr>
          <w:color w:val="000000"/>
          <w:lang w:val="id-ID"/>
        </w:rPr>
        <w:t>ke</w:t>
      </w:r>
      <w:r w:rsidR="000E4BF1">
        <w:rPr>
          <w:color w:val="000000"/>
          <w:lang w:val="fi-FI"/>
        </w:rPr>
        <w:t>pada masyarakat)/mahasiswa</w:t>
      </w:r>
      <w:r w:rsidRPr="00923EA6">
        <w:rPr>
          <w:color w:val="000000"/>
          <w:lang w:val="fi-FI"/>
        </w:rPr>
        <w:t>/tahun.</w:t>
      </w:r>
    </w:p>
    <w:p w:rsidR="00794AA4" w:rsidRPr="00923EA6" w:rsidRDefault="00794AA4" w:rsidP="00860528">
      <w:pPr>
        <w:numPr>
          <w:ilvl w:val="1"/>
          <w:numId w:val="22"/>
        </w:numPr>
        <w:spacing w:line="240" w:lineRule="auto"/>
        <w:ind w:left="567" w:hanging="567"/>
        <w:rPr>
          <w:bCs/>
          <w:color w:val="0D0D0D"/>
          <w:lang w:val="nb-NO"/>
        </w:rPr>
      </w:pPr>
      <w:r w:rsidRPr="00923EA6">
        <w:rPr>
          <w:color w:val="000000"/>
          <w:lang w:val="fi-FI"/>
        </w:rPr>
        <w:t>Rata-rata d</w:t>
      </w:r>
      <w:r w:rsidRPr="00923EA6">
        <w:rPr>
          <w:lang w:val="fi-FI"/>
        </w:rPr>
        <w:t>ana penelitian setiap dosen tetap/tahun.</w:t>
      </w:r>
    </w:p>
    <w:p w:rsidR="00794AA4" w:rsidRPr="00923EA6" w:rsidRDefault="00794AA4" w:rsidP="00860528">
      <w:pPr>
        <w:numPr>
          <w:ilvl w:val="1"/>
          <w:numId w:val="22"/>
        </w:numPr>
        <w:spacing w:line="240" w:lineRule="auto"/>
        <w:ind w:left="567" w:hanging="567"/>
        <w:rPr>
          <w:bCs/>
          <w:color w:val="0D0D0D"/>
          <w:lang w:val="nb-NO"/>
        </w:rPr>
      </w:pPr>
      <w:r w:rsidRPr="00923EA6">
        <w:rPr>
          <w:color w:val="000000"/>
          <w:lang w:val="sv-SE"/>
        </w:rPr>
        <w:t>Rata-rata d</w:t>
      </w:r>
      <w:r w:rsidRPr="00923EA6">
        <w:rPr>
          <w:lang w:val="sv-SE"/>
        </w:rPr>
        <w:t>ana pelayanan/pengabdian kepada masyarakat setiap dosen tetap/</w:t>
      </w:r>
      <w:r w:rsidR="000E4BF1">
        <w:rPr>
          <w:lang w:val="sv-SE"/>
        </w:rPr>
        <w:t xml:space="preserve"> </w:t>
      </w:r>
      <w:r w:rsidRPr="00923EA6">
        <w:rPr>
          <w:lang w:val="sv-SE"/>
        </w:rPr>
        <w:t>tahun.</w:t>
      </w:r>
    </w:p>
    <w:p w:rsidR="00794AA4" w:rsidRPr="00923EA6" w:rsidRDefault="00794AA4" w:rsidP="00860528">
      <w:pPr>
        <w:numPr>
          <w:ilvl w:val="1"/>
          <w:numId w:val="22"/>
        </w:numPr>
        <w:spacing w:line="240" w:lineRule="auto"/>
        <w:ind w:left="567" w:hanging="567"/>
        <w:rPr>
          <w:bCs/>
          <w:color w:val="0D0D0D"/>
          <w:lang w:val="nb-NO"/>
        </w:rPr>
      </w:pPr>
      <w:r w:rsidRPr="00923EA6">
        <w:rPr>
          <w:color w:val="000000"/>
          <w:lang w:val="pt-BR"/>
        </w:rPr>
        <w:t>Ruang kerja dosen (di program studi</w:t>
      </w:r>
      <w:r w:rsidRPr="00923EA6">
        <w:rPr>
          <w:color w:val="000000"/>
          <w:lang w:val="id-ID"/>
        </w:rPr>
        <w:t>,</w:t>
      </w:r>
      <w:r w:rsidRPr="00923EA6">
        <w:rPr>
          <w:color w:val="000000"/>
          <w:lang w:val="pt-BR"/>
        </w:rPr>
        <w:t xml:space="preserve"> RS</w:t>
      </w:r>
      <w:r w:rsidRPr="00923EA6">
        <w:rPr>
          <w:color w:val="000000"/>
          <w:lang w:val="id-ID"/>
        </w:rPr>
        <w:t xml:space="preserve">H, Klinik Hewan, </w:t>
      </w:r>
      <w:r w:rsidRPr="00923EA6">
        <w:rPr>
          <w:i/>
          <w:color w:val="000000"/>
          <w:lang w:val="id-ID"/>
        </w:rPr>
        <w:t xml:space="preserve">teaching farm </w:t>
      </w:r>
      <w:r w:rsidRPr="00923EA6">
        <w:rPr>
          <w:color w:val="000000"/>
          <w:lang w:val="id-ID"/>
        </w:rPr>
        <w:t>atau lokasi lain</w:t>
      </w:r>
      <w:r w:rsidRPr="00923EA6">
        <w:rPr>
          <w:color w:val="000000"/>
          <w:lang w:val="pt-BR"/>
        </w:rPr>
        <w:t>): rata-rata luas untuk setiap dosen dan kelengkapan fasilitasnya.</w:t>
      </w:r>
    </w:p>
    <w:p w:rsidR="00794AA4" w:rsidRPr="00923EA6" w:rsidRDefault="00794AA4" w:rsidP="00860528">
      <w:pPr>
        <w:widowControl w:val="0"/>
        <w:numPr>
          <w:ilvl w:val="1"/>
          <w:numId w:val="22"/>
        </w:numPr>
        <w:autoSpaceDE w:val="0"/>
        <w:autoSpaceDN w:val="0"/>
        <w:adjustRightInd w:val="0"/>
        <w:spacing w:line="240" w:lineRule="auto"/>
        <w:ind w:left="567" w:hanging="567"/>
        <w:rPr>
          <w:color w:val="0D0D0D"/>
        </w:rPr>
      </w:pPr>
      <w:r w:rsidRPr="00923EA6">
        <w:rPr>
          <w:color w:val="0D0D0D"/>
        </w:rPr>
        <w:t>Prasarana untuk melaksanakan proses pembelajaran, prasarana lain untuk kegiatan dan kesejahteraan mahasiswa (fasilitas kesehatan, fasilitas olah raga dan kesenian, kantin, tempat ibadah, dan koperasi mahasiswa).</w:t>
      </w:r>
    </w:p>
    <w:p w:rsidR="00794AA4" w:rsidRPr="00923EA6" w:rsidRDefault="00794AA4" w:rsidP="00860528">
      <w:pPr>
        <w:widowControl w:val="0"/>
        <w:numPr>
          <w:ilvl w:val="1"/>
          <w:numId w:val="22"/>
        </w:numPr>
        <w:autoSpaceDE w:val="0"/>
        <w:autoSpaceDN w:val="0"/>
        <w:adjustRightInd w:val="0"/>
        <w:spacing w:line="240" w:lineRule="auto"/>
        <w:ind w:left="567" w:hanging="567"/>
      </w:pPr>
      <w:r w:rsidRPr="00923EA6">
        <w:rPr>
          <w:lang w:val="id-ID"/>
        </w:rPr>
        <w:t xml:space="preserve">Bahan pustaka berupa </w:t>
      </w:r>
      <w:r w:rsidRPr="00923EA6">
        <w:rPr>
          <w:lang w:val="fi-FI"/>
        </w:rPr>
        <w:t>buku teks</w:t>
      </w:r>
      <w:r w:rsidRPr="00923EA6">
        <w:rPr>
          <w:lang w:val="id-ID"/>
        </w:rPr>
        <w:t xml:space="preserve">, </w:t>
      </w:r>
      <w:r w:rsidRPr="00923EA6">
        <w:rPr>
          <w:lang w:val="sv-SE"/>
        </w:rPr>
        <w:t>jurnal ilmiah terakreditasi atau jurnal internasional</w:t>
      </w:r>
      <w:r w:rsidRPr="00923EA6">
        <w:rPr>
          <w:lang w:val="id-ID"/>
        </w:rPr>
        <w:t xml:space="preserve">, </w:t>
      </w:r>
      <w:r w:rsidRPr="00923EA6">
        <w:rPr>
          <w:lang w:val="sv-SE"/>
        </w:rPr>
        <w:t>prosiding seminar</w:t>
      </w:r>
      <w:r w:rsidRPr="00923EA6">
        <w:rPr>
          <w:lang w:val="id-ID"/>
        </w:rPr>
        <w:t xml:space="preserve">, </w:t>
      </w:r>
      <w:r w:rsidRPr="00923EA6">
        <w:rPr>
          <w:i/>
          <w:lang w:val="id-ID"/>
        </w:rPr>
        <w:t>e-journal/e-book</w:t>
      </w:r>
      <w:r w:rsidRPr="00923EA6">
        <w:rPr>
          <w:lang w:val="id-ID"/>
        </w:rPr>
        <w:t>, serta a</w:t>
      </w:r>
      <w:r w:rsidRPr="00923EA6">
        <w:rPr>
          <w:lang w:val="fi-FI"/>
        </w:rPr>
        <w:t xml:space="preserve">kses ke perpustakaan di luar </w:t>
      </w:r>
      <w:r w:rsidRPr="00923EA6">
        <w:rPr>
          <w:lang w:val="id-ID"/>
        </w:rPr>
        <w:t>perguruan tinggi sendiri</w:t>
      </w:r>
      <w:r w:rsidRPr="00923EA6">
        <w:rPr>
          <w:lang w:val="fi-FI"/>
        </w:rPr>
        <w:t xml:space="preserve"> atau sumber pustaka lainnya.</w:t>
      </w:r>
    </w:p>
    <w:p w:rsidR="00794AA4" w:rsidRPr="00923EA6" w:rsidRDefault="00794AA4" w:rsidP="00860528">
      <w:pPr>
        <w:widowControl w:val="0"/>
        <w:numPr>
          <w:ilvl w:val="1"/>
          <w:numId w:val="22"/>
        </w:numPr>
        <w:autoSpaceDE w:val="0"/>
        <w:autoSpaceDN w:val="0"/>
        <w:adjustRightInd w:val="0"/>
        <w:spacing w:line="240" w:lineRule="auto"/>
        <w:ind w:left="567" w:hanging="567"/>
      </w:pPr>
      <w:r w:rsidRPr="00923EA6">
        <w:rPr>
          <w:bCs/>
        </w:rPr>
        <w:t xml:space="preserve">Peralatan utama yang digunakan di laboratorium (tempat </w:t>
      </w:r>
      <w:r w:rsidRPr="00923EA6">
        <w:t xml:space="preserve">praktikum, </w:t>
      </w:r>
      <w:r w:rsidRPr="00923EA6">
        <w:rPr>
          <w:lang w:val="id-ID"/>
        </w:rPr>
        <w:t>rumah sakit hewan</w:t>
      </w:r>
      <w:r w:rsidRPr="00923EA6">
        <w:t xml:space="preserve">, </w:t>
      </w:r>
      <w:r w:rsidRPr="00923EA6">
        <w:rPr>
          <w:lang w:val="id-ID"/>
        </w:rPr>
        <w:t>puskeswan</w:t>
      </w:r>
      <w:r w:rsidRPr="00923EA6">
        <w:t xml:space="preserve">, </w:t>
      </w:r>
      <w:r w:rsidRPr="00923EA6">
        <w:rPr>
          <w:lang w:val="id-ID"/>
        </w:rPr>
        <w:t xml:space="preserve">klinik hewan, </w:t>
      </w:r>
      <w:r w:rsidRPr="00923EA6">
        <w:rPr>
          <w:i/>
          <w:lang w:val="id-ID"/>
        </w:rPr>
        <w:t>teaching farm</w:t>
      </w:r>
      <w:r w:rsidRPr="00923EA6">
        <w:rPr>
          <w:lang w:val="id-ID"/>
        </w:rPr>
        <w:t xml:space="preserve"> </w:t>
      </w:r>
      <w:r w:rsidRPr="00923EA6">
        <w:t xml:space="preserve">dan sejenisnya) </w:t>
      </w:r>
      <w:r w:rsidRPr="00923EA6">
        <w:rPr>
          <w:bCs/>
        </w:rPr>
        <w:t>yang dipergunakan dalam proses pembelajaran.</w:t>
      </w:r>
    </w:p>
    <w:p w:rsidR="00794AA4" w:rsidRPr="000E4BF1" w:rsidRDefault="00794AA4" w:rsidP="00860528">
      <w:pPr>
        <w:widowControl w:val="0"/>
        <w:numPr>
          <w:ilvl w:val="1"/>
          <w:numId w:val="22"/>
        </w:numPr>
        <w:autoSpaceDE w:val="0"/>
        <w:autoSpaceDN w:val="0"/>
        <w:adjustRightInd w:val="0"/>
        <w:spacing w:line="240" w:lineRule="auto"/>
        <w:ind w:left="567" w:hanging="567"/>
      </w:pPr>
      <w:r w:rsidRPr="00923EA6">
        <w:rPr>
          <w:lang w:val="pt-BR"/>
        </w:rPr>
        <w:t xml:space="preserve">Ketersediaan </w:t>
      </w:r>
      <w:r w:rsidRPr="00923EA6">
        <w:rPr>
          <w:lang w:val="id-ID"/>
        </w:rPr>
        <w:t xml:space="preserve">rumah sakit hewan atau klinik hewan </w:t>
      </w:r>
      <w:r w:rsidRPr="00923EA6">
        <w:rPr>
          <w:lang w:val="pt-BR"/>
        </w:rPr>
        <w:t xml:space="preserve">yang memenuhi persyaratan klasifikasi, jumlah dan variasi pasien, jumlah </w:t>
      </w:r>
      <w:r w:rsidRPr="00923EA6">
        <w:rPr>
          <w:lang w:val="id-ID"/>
        </w:rPr>
        <w:t>sumber daya manusia,</w:t>
      </w:r>
      <w:r w:rsidR="000E4BF1">
        <w:rPr>
          <w:lang w:val="pt-BR"/>
        </w:rPr>
        <w:t xml:space="preserve"> </w:t>
      </w:r>
      <w:r w:rsidRPr="00923EA6">
        <w:rPr>
          <w:lang w:val="pt-BR"/>
        </w:rPr>
        <w:t xml:space="preserve">sebagai </w:t>
      </w:r>
      <w:r w:rsidRPr="00923EA6">
        <w:rPr>
          <w:lang w:val="id-ID"/>
        </w:rPr>
        <w:t xml:space="preserve">salah satu </w:t>
      </w:r>
      <w:r w:rsidRPr="00923EA6">
        <w:rPr>
          <w:lang w:val="pt-BR"/>
        </w:rPr>
        <w:t xml:space="preserve">sarana pendidikan </w:t>
      </w:r>
      <w:r w:rsidRPr="00923EA6">
        <w:rPr>
          <w:lang w:val="id-ID"/>
        </w:rPr>
        <w:t>profesi</w:t>
      </w:r>
      <w:r w:rsidRPr="00923EA6">
        <w:rPr>
          <w:lang w:val="pt-BR"/>
        </w:rPr>
        <w:t xml:space="preserve"> yang menjamin tercapainya kompetensi dokter</w:t>
      </w:r>
      <w:r w:rsidRPr="00923EA6">
        <w:rPr>
          <w:lang w:val="id-ID"/>
        </w:rPr>
        <w:t xml:space="preserve"> hewan</w:t>
      </w:r>
      <w:r w:rsidRPr="00923EA6">
        <w:rPr>
          <w:lang w:val="pt-BR"/>
        </w:rPr>
        <w:t>.</w:t>
      </w:r>
    </w:p>
    <w:p w:rsidR="000E4BF1" w:rsidRPr="00923EA6" w:rsidRDefault="000E4BF1" w:rsidP="000E4BF1">
      <w:pPr>
        <w:widowControl w:val="0"/>
        <w:autoSpaceDE w:val="0"/>
        <w:autoSpaceDN w:val="0"/>
        <w:adjustRightInd w:val="0"/>
        <w:spacing w:line="240" w:lineRule="auto"/>
        <w:ind w:left="567"/>
      </w:pPr>
    </w:p>
    <w:p w:rsidR="00794AA4" w:rsidRPr="00923EA6" w:rsidRDefault="00794AA4" w:rsidP="00860528">
      <w:pPr>
        <w:widowControl w:val="0"/>
        <w:numPr>
          <w:ilvl w:val="1"/>
          <w:numId w:val="22"/>
        </w:numPr>
        <w:autoSpaceDE w:val="0"/>
        <w:autoSpaceDN w:val="0"/>
        <w:adjustRightInd w:val="0"/>
        <w:spacing w:line="240" w:lineRule="auto"/>
        <w:ind w:left="567" w:hanging="567"/>
      </w:pPr>
      <w:r w:rsidRPr="00923EA6">
        <w:t xml:space="preserve">Sistem informasi dan fasilitas yang digunakan </w:t>
      </w:r>
      <w:r w:rsidRPr="00923EA6">
        <w:rPr>
          <w:lang w:val="id-ID"/>
        </w:rPr>
        <w:t>program studi</w:t>
      </w:r>
      <w:r w:rsidRPr="00923EA6">
        <w:t xml:space="preserve"> dalam proses pembelajaran (</w:t>
      </w:r>
      <w:r w:rsidRPr="00923EA6">
        <w:rPr>
          <w:i/>
        </w:rPr>
        <w:t>hardware</w:t>
      </w:r>
      <w:r w:rsidRPr="00923EA6">
        <w:t xml:space="preserve">, </w:t>
      </w:r>
      <w:r w:rsidRPr="00923EA6">
        <w:rPr>
          <w:i/>
          <w:iCs/>
        </w:rPr>
        <w:t>software</w:t>
      </w:r>
      <w:r w:rsidRPr="00923EA6">
        <w:t xml:space="preserve">, </w:t>
      </w:r>
      <w:r w:rsidRPr="00923EA6">
        <w:rPr>
          <w:i/>
          <w:iCs/>
        </w:rPr>
        <w:t>e-learning,</w:t>
      </w:r>
      <w:r w:rsidRPr="00923EA6">
        <w:t xml:space="preserve"> </w:t>
      </w:r>
      <w:r w:rsidRPr="00923EA6">
        <w:rPr>
          <w:i/>
        </w:rPr>
        <w:t>e-library</w:t>
      </w:r>
      <w:r w:rsidRPr="00923EA6">
        <w:t>, dll.) dan a</w:t>
      </w:r>
      <w:r w:rsidRPr="00923EA6">
        <w:rPr>
          <w:lang w:val="pt-BR"/>
        </w:rPr>
        <w:t>ksesibilitas data dalam sistem informasi.</w:t>
      </w:r>
    </w:p>
    <w:p w:rsidR="00E04D48" w:rsidRPr="00923EA6" w:rsidRDefault="00E04D48" w:rsidP="00E04D48">
      <w:pPr>
        <w:widowControl w:val="0"/>
        <w:autoSpaceDE w:val="0"/>
        <w:autoSpaceDN w:val="0"/>
        <w:adjustRightInd w:val="0"/>
        <w:spacing w:line="240" w:lineRule="auto"/>
        <w:ind w:left="567"/>
      </w:pPr>
    </w:p>
    <w:p w:rsidR="00794AA4" w:rsidRPr="00923EA6" w:rsidRDefault="00794AA4" w:rsidP="000E4BF1">
      <w:pPr>
        <w:pStyle w:val="Heading1"/>
        <w:spacing w:line="240" w:lineRule="auto"/>
        <w:ind w:left="1350" w:hanging="1350"/>
        <w:jc w:val="left"/>
        <w:rPr>
          <w:bCs w:val="0"/>
          <w:color w:val="000000"/>
          <w:sz w:val="24"/>
          <w:szCs w:val="24"/>
          <w:lang w:val="id-ID"/>
        </w:rPr>
      </w:pPr>
      <w:bookmarkStart w:id="18" w:name="_Toc122838036"/>
      <w:bookmarkStart w:id="19" w:name="_Toc204423616"/>
      <w:r w:rsidRPr="00923EA6">
        <w:rPr>
          <w:color w:val="000000"/>
          <w:sz w:val="24"/>
          <w:szCs w:val="24"/>
          <w:lang w:val="nb-NO"/>
        </w:rPr>
        <w:t xml:space="preserve">Standar 7. </w:t>
      </w:r>
      <w:r w:rsidRPr="00923EA6">
        <w:rPr>
          <w:color w:val="000000"/>
          <w:sz w:val="24"/>
          <w:szCs w:val="24"/>
          <w:lang w:val="nb-NO"/>
        </w:rPr>
        <w:tab/>
        <w:t xml:space="preserve">Penelitian, </w:t>
      </w:r>
      <w:r w:rsidRPr="00923EA6">
        <w:rPr>
          <w:color w:val="000000"/>
          <w:sz w:val="24"/>
          <w:szCs w:val="24"/>
          <w:lang w:val="id-ID"/>
        </w:rPr>
        <w:t>Pelayanan/</w:t>
      </w:r>
      <w:r w:rsidRPr="00923EA6">
        <w:rPr>
          <w:color w:val="000000"/>
          <w:sz w:val="24"/>
          <w:szCs w:val="24"/>
          <w:lang w:val="nb-NO"/>
        </w:rPr>
        <w:t xml:space="preserve">Pengabdian </w:t>
      </w:r>
      <w:r w:rsidRPr="00923EA6">
        <w:rPr>
          <w:color w:val="000000"/>
          <w:sz w:val="24"/>
          <w:szCs w:val="24"/>
          <w:lang w:val="id-ID"/>
        </w:rPr>
        <w:t>k</w:t>
      </w:r>
      <w:r w:rsidRPr="00923EA6">
        <w:rPr>
          <w:color w:val="000000"/>
          <w:sz w:val="24"/>
          <w:szCs w:val="24"/>
          <w:lang w:val="nb-NO"/>
        </w:rPr>
        <w:t>epada Masyarakat</w:t>
      </w:r>
      <w:bookmarkEnd w:id="18"/>
      <w:r w:rsidRPr="00923EA6">
        <w:rPr>
          <w:color w:val="000000"/>
          <w:sz w:val="24"/>
          <w:szCs w:val="24"/>
          <w:lang w:val="nb-NO"/>
        </w:rPr>
        <w:t xml:space="preserve">, </w:t>
      </w:r>
      <w:r w:rsidRPr="00923EA6">
        <w:rPr>
          <w:color w:val="000000"/>
          <w:sz w:val="24"/>
          <w:szCs w:val="24"/>
          <w:lang w:val="id-ID"/>
        </w:rPr>
        <w:t xml:space="preserve">dan </w:t>
      </w:r>
      <w:bookmarkEnd w:id="19"/>
      <w:r w:rsidRPr="00923EA6">
        <w:rPr>
          <w:color w:val="000000"/>
          <w:sz w:val="24"/>
          <w:szCs w:val="24"/>
          <w:lang w:val="id-ID"/>
        </w:rPr>
        <w:t>Kerjasama</w:t>
      </w:r>
    </w:p>
    <w:p w:rsidR="00794AA4" w:rsidRPr="00923EA6" w:rsidRDefault="00794AA4" w:rsidP="00794AA4">
      <w:pPr>
        <w:spacing w:line="240" w:lineRule="auto"/>
        <w:rPr>
          <w:color w:val="000000"/>
          <w:lang w:val="id-ID"/>
        </w:rPr>
      </w:pPr>
    </w:p>
    <w:p w:rsidR="00794AA4" w:rsidRPr="00923EA6" w:rsidRDefault="00794AA4" w:rsidP="00794AA4">
      <w:pPr>
        <w:spacing w:line="240" w:lineRule="auto"/>
        <w:rPr>
          <w:color w:val="000000"/>
        </w:rPr>
      </w:pPr>
      <w:r w:rsidRPr="00923EA6">
        <w:rPr>
          <w:color w:val="000000"/>
          <w:lang w:val="id-ID"/>
        </w:rPr>
        <w:t>Standar ini adalah acuan keunggulan mutu penelitian, pelayanan</w:t>
      </w:r>
      <w:r w:rsidRPr="00923EA6">
        <w:rPr>
          <w:color w:val="000000"/>
        </w:rPr>
        <w:t>/</w:t>
      </w:r>
      <w:r w:rsidRPr="00923EA6">
        <w:rPr>
          <w:color w:val="000000"/>
          <w:lang w:val="id-ID"/>
        </w:rPr>
        <w:t xml:space="preserve">pengabdian kepada masyarakat, dan kerjasama yang diselenggarakan untuk dan terkait dengan pengembangan mutu program studi. Kelayakan penjaminan mutu ini sangat dipengaruhi oleh mutu pengelolaan dan pelaksanaannya. Sistem pengelolaan pendidikan, penelitian, pelayanan/pengabdian kepada masyarakat, dan kerjasama harus terintegrasi dengan penjaminan mutu program studi untuk mendukung terwujudnya visi, terlaksananya misi, tercapainya tujuan, dan keberhasilan strategi perguruan tinggi yang bersangkutan. </w:t>
      </w:r>
    </w:p>
    <w:p w:rsidR="00794AA4" w:rsidRPr="00923EA6" w:rsidRDefault="00794AA4" w:rsidP="00794AA4">
      <w:pPr>
        <w:spacing w:line="240" w:lineRule="auto"/>
        <w:rPr>
          <w:color w:val="000000"/>
        </w:rPr>
      </w:pPr>
    </w:p>
    <w:p w:rsidR="00794AA4" w:rsidRPr="00923EA6" w:rsidRDefault="00794AA4" w:rsidP="00794AA4">
      <w:pPr>
        <w:spacing w:line="240" w:lineRule="auto"/>
        <w:rPr>
          <w:color w:val="000000"/>
          <w:lang w:val="id-ID"/>
        </w:rPr>
      </w:pPr>
      <w:r w:rsidRPr="00923EA6">
        <w:rPr>
          <w:color w:val="000000"/>
          <w:lang w:val="id-ID"/>
        </w:rPr>
        <w:t>Agar mutu penyelenggaraan akademik yang dikelola oleh program studi dapat ditingkatkan secara berkelanjutan, dilaksanakan secara efektif dan efisien, program studi harus memiliki akses yang luas terhadap penelitian, pelayanan/pengabdian kepada masyarakat, dan kerjasama, internal maupun eksternal. Standar ini merupakan elemen penting dalam penjaminan mutu akreditasi program studi yang merefleksikan kapasitas dan kemampuan dalam memperoleh, merencanakan (kegiatan dan anggaran), mengelola, dan meningkatkan mutu penel</w:t>
      </w:r>
      <w:r w:rsidR="00A10495">
        <w:rPr>
          <w:color w:val="000000"/>
          <w:lang w:val="id-ID"/>
        </w:rPr>
        <w:t>itian, pelayanan/</w:t>
      </w:r>
      <w:r w:rsidRPr="00923EA6">
        <w:rPr>
          <w:color w:val="000000"/>
          <w:lang w:val="id-ID"/>
        </w:rPr>
        <w:t xml:space="preserve">pengabdian kepada masyarakat, dan kerjasama. Program studi harus berpartisipasi aktif dalam pengelolaan, pemanfaatan dan kesinambungan penelitian, pelayanan/pengabdian kepada masyarakat, dan kerjasama pada tingkat perguruan tinggi. Program studi memiliki akses untuk menggunakan sumber daya guna mendukung kegiatan penelitian, pelayanan/pengabdian kepada masyarakat, dan kerjasama. </w:t>
      </w:r>
    </w:p>
    <w:p w:rsidR="00794AA4" w:rsidRPr="00923EA6" w:rsidRDefault="00794AA4" w:rsidP="00794AA4">
      <w:pPr>
        <w:spacing w:line="240" w:lineRule="auto"/>
        <w:rPr>
          <w:b/>
          <w:bCs/>
          <w:color w:val="000000"/>
        </w:rPr>
      </w:pPr>
    </w:p>
    <w:p w:rsidR="00794AA4" w:rsidRPr="00923EA6" w:rsidRDefault="00794AA4" w:rsidP="00794AA4">
      <w:pPr>
        <w:spacing w:line="240" w:lineRule="auto"/>
        <w:rPr>
          <w:b/>
          <w:bCs/>
          <w:color w:val="000000"/>
          <w:lang w:val="id-ID"/>
        </w:rPr>
      </w:pPr>
      <w:r w:rsidRPr="00923EA6">
        <w:rPr>
          <w:b/>
          <w:bCs/>
          <w:color w:val="000000"/>
          <w:lang w:val="id-ID"/>
        </w:rPr>
        <w:t>Deskripsi</w:t>
      </w:r>
    </w:p>
    <w:p w:rsidR="00794AA4" w:rsidRPr="00923EA6" w:rsidRDefault="00794AA4" w:rsidP="00794AA4">
      <w:pPr>
        <w:spacing w:line="240" w:lineRule="auto"/>
        <w:rPr>
          <w:b/>
          <w:bCs/>
          <w:color w:val="000000"/>
          <w:lang w:val="id-ID"/>
        </w:rPr>
      </w:pPr>
    </w:p>
    <w:p w:rsidR="00794AA4" w:rsidRPr="00923EA6" w:rsidRDefault="00794AA4" w:rsidP="00794AA4">
      <w:pPr>
        <w:spacing w:line="240" w:lineRule="auto"/>
        <w:rPr>
          <w:color w:val="000000"/>
          <w:lang w:val="id-ID"/>
        </w:rPr>
      </w:pPr>
      <w:r w:rsidRPr="00923EA6">
        <w:rPr>
          <w:color w:val="000000"/>
          <w:lang w:val="id-ID"/>
        </w:rPr>
        <w:t xml:space="preserve">Penelitian adalah salah satu tugas pokok perguruan tinggi, yang memberikan kontribusi dan manfaat kepada proses pembelajaran,  pengembangan ipteks, serta peningkatan mutu kehidupan masyarakat. Program studi memiliki </w:t>
      </w:r>
      <w:r w:rsidRPr="00923EA6">
        <w:rPr>
          <w:color w:val="000000"/>
          <w:lang w:val="nb-NO"/>
        </w:rPr>
        <w:t xml:space="preserve">akses yang luas terhadap fasilitas penelitian yang menunjang pelaksanaan agenda penelitian untuk mewujudkan </w:t>
      </w:r>
      <w:r w:rsidRPr="00923EA6">
        <w:rPr>
          <w:color w:val="000000"/>
          <w:lang w:val="id-ID"/>
        </w:rPr>
        <w:t xml:space="preserve">visi dan </w:t>
      </w:r>
      <w:r w:rsidRPr="00923EA6">
        <w:rPr>
          <w:color w:val="000000"/>
          <w:lang w:val="nb-NO"/>
        </w:rPr>
        <w:t>melaksanakan</w:t>
      </w:r>
      <w:r w:rsidRPr="00923EA6">
        <w:rPr>
          <w:color w:val="000000"/>
          <w:lang w:val="id-ID"/>
        </w:rPr>
        <w:t xml:space="preserve"> misi program studi dan institusi</w:t>
      </w:r>
      <w:r w:rsidRPr="00923EA6">
        <w:rPr>
          <w:color w:val="000000"/>
          <w:lang w:val="nb-NO"/>
        </w:rPr>
        <w:t>.</w:t>
      </w:r>
      <w:r w:rsidRPr="00923EA6">
        <w:rPr>
          <w:color w:val="000000"/>
          <w:lang w:val="id-ID"/>
        </w:rPr>
        <w:t xml:space="preserve"> Dosen dan mahasiswa program studi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794AA4" w:rsidRPr="00923EA6" w:rsidRDefault="00794AA4" w:rsidP="00794AA4">
      <w:pPr>
        <w:spacing w:line="240" w:lineRule="auto"/>
        <w:rPr>
          <w:color w:val="000000"/>
          <w:lang w:val="id-ID"/>
        </w:rPr>
      </w:pPr>
      <w:r w:rsidRPr="00923EA6">
        <w:rPr>
          <w:color w:val="000000"/>
          <w:lang w:val="id-ID"/>
        </w:rPr>
        <w:t xml:space="preserve"> </w:t>
      </w:r>
    </w:p>
    <w:p w:rsidR="00794AA4" w:rsidRPr="00923EA6" w:rsidRDefault="00794AA4" w:rsidP="00794AA4">
      <w:pPr>
        <w:spacing w:line="240" w:lineRule="auto"/>
        <w:rPr>
          <w:color w:val="000000"/>
          <w:lang w:val="id-ID"/>
        </w:rPr>
      </w:pPr>
      <w:r w:rsidRPr="00923EA6">
        <w:rPr>
          <w:color w:val="000000"/>
          <w:lang w:val="id-ID"/>
        </w:rPr>
        <w:t>Program studi berp</w:t>
      </w:r>
      <w:r w:rsidRPr="00923EA6">
        <w:rPr>
          <w:color w:val="000000"/>
          <w:lang w:val="nb-NO"/>
        </w:rPr>
        <w:t>eran</w:t>
      </w:r>
      <w:r w:rsidRPr="00923EA6">
        <w:rPr>
          <w:color w:val="000000"/>
          <w:lang w:val="id-ID"/>
        </w:rPr>
        <w:t xml:space="preserve"> aktif dalam perencanaan dan implementasi program dan kegiatan</w:t>
      </w:r>
      <w:r w:rsidRPr="00923EA6">
        <w:rPr>
          <w:color w:val="000000"/>
          <w:lang w:val="nb-NO"/>
        </w:rPr>
        <w:t xml:space="preserve"> </w:t>
      </w:r>
      <w:r w:rsidRPr="00923EA6">
        <w:rPr>
          <w:color w:val="000000"/>
          <w:lang w:val="id-ID"/>
        </w:rPr>
        <w:t>pelayanan/pengabdian kepada masyarakat dan membuktikan efektivitas pemanfaatannya di</w:t>
      </w:r>
      <w:r w:rsidRPr="00923EA6">
        <w:rPr>
          <w:color w:val="000000"/>
          <w:lang w:val="nb-NO"/>
        </w:rPr>
        <w:t xml:space="preserve"> </w:t>
      </w:r>
      <w:r w:rsidRPr="00923EA6">
        <w:rPr>
          <w:color w:val="000000"/>
          <w:lang w:val="id-ID"/>
        </w:rPr>
        <w:t>dalam masyarakat. Pelayanan/pengabdian kepada masyarakat dilaksanakan sebagai kontribusi kepakaran, kegiatan pemanfaatan hasil pendidikan, dan/atau hasil penelitian dalam bidang ipteks untuk peningkatan kesejahter</w:t>
      </w:r>
      <w:r w:rsidR="00A10495">
        <w:rPr>
          <w:color w:val="000000"/>
          <w:lang w:val="id-ID"/>
        </w:rPr>
        <w:t xml:space="preserve">aan masyarakat. Program studi </w:t>
      </w:r>
      <w:r w:rsidRPr="00923EA6">
        <w:rPr>
          <w:color w:val="000000"/>
          <w:lang w:val="id-ID"/>
        </w:rPr>
        <w:t xml:space="preserve">berpartisipasi aktif dalam </w:t>
      </w:r>
      <w:r w:rsidRPr="00923EA6">
        <w:rPr>
          <w:i/>
          <w:color w:val="000000"/>
          <w:lang w:val="id-ID"/>
        </w:rPr>
        <w:t>continuing education</w:t>
      </w:r>
      <w:r w:rsidR="00E42289">
        <w:rPr>
          <w:color w:val="000000"/>
          <w:lang w:val="id-ID"/>
        </w:rPr>
        <w:t>. Pelayanan</w:t>
      </w:r>
      <w:r w:rsidRPr="00923EA6">
        <w:rPr>
          <w:color w:val="000000"/>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794AA4" w:rsidRPr="00923EA6" w:rsidRDefault="00794AA4" w:rsidP="00794AA4">
      <w:pPr>
        <w:spacing w:line="240" w:lineRule="auto"/>
        <w:rPr>
          <w:color w:val="000000"/>
          <w:lang w:val="id-ID"/>
        </w:rPr>
      </w:pPr>
    </w:p>
    <w:p w:rsidR="00794AA4" w:rsidRPr="00923EA6" w:rsidRDefault="00794AA4" w:rsidP="00794AA4">
      <w:pPr>
        <w:spacing w:line="240" w:lineRule="auto"/>
        <w:rPr>
          <w:color w:val="000000"/>
          <w:lang w:val="nb-NO"/>
        </w:rPr>
      </w:pPr>
      <w:r w:rsidRPr="00923EA6">
        <w:rPr>
          <w:color w:val="000000"/>
          <w:lang w:val="id-ID"/>
        </w:rPr>
        <w:t>Program studi</w:t>
      </w:r>
      <w:r w:rsidRPr="00923EA6">
        <w:rPr>
          <w:color w:val="000000"/>
          <w:lang w:val="nb-NO"/>
        </w:rPr>
        <w:t xml:space="preserve"> </w:t>
      </w:r>
      <w:r w:rsidRPr="00923EA6">
        <w:rPr>
          <w:color w:val="000000"/>
          <w:lang w:val="id-ID"/>
        </w:rPr>
        <w:t>berp</w:t>
      </w:r>
      <w:r w:rsidRPr="00923EA6">
        <w:rPr>
          <w:color w:val="000000"/>
          <w:lang w:val="nb-NO"/>
        </w:rPr>
        <w:t>eran</w:t>
      </w:r>
      <w:r w:rsidRPr="00923EA6">
        <w:rPr>
          <w:color w:val="000000"/>
          <w:lang w:val="id-ID"/>
        </w:rPr>
        <w:t xml:space="preserve"> aktif dalam perencanaan, implementasi, pengembangan program kerjasama oleh institusi</w:t>
      </w:r>
      <w:r w:rsidRPr="00923EA6">
        <w:rPr>
          <w:color w:val="000000"/>
          <w:lang w:val="nb-NO"/>
        </w:rPr>
        <w:t>.  Kerjasama dilakukan</w:t>
      </w:r>
      <w:r w:rsidRPr="00923EA6">
        <w:rPr>
          <w:color w:val="000000"/>
          <w:lang w:val="id-ID"/>
        </w:rPr>
        <w:t xml:space="preserve"> dalam rangka memanfaatkan </w:t>
      </w:r>
      <w:r w:rsidRPr="00923EA6">
        <w:rPr>
          <w:color w:val="000000"/>
          <w:lang w:val="nb-NO"/>
        </w:rPr>
        <w:t>serta</w:t>
      </w:r>
      <w:r w:rsidRPr="00923EA6">
        <w:rPr>
          <w:color w:val="000000"/>
          <w:lang w:val="id-ID"/>
        </w:rPr>
        <w:t xml:space="preserve"> meningkatkan kepakaran dosen</w:t>
      </w:r>
      <w:r w:rsidRPr="00923EA6">
        <w:rPr>
          <w:color w:val="000000"/>
          <w:lang w:val="nb-NO"/>
        </w:rPr>
        <w:t xml:space="preserve">, </w:t>
      </w:r>
      <w:r w:rsidRPr="00923EA6">
        <w:rPr>
          <w:color w:val="000000"/>
          <w:lang w:val="id-ID"/>
        </w:rPr>
        <w:t>mahasiswa</w:t>
      </w:r>
      <w:r w:rsidRPr="00923EA6">
        <w:rPr>
          <w:color w:val="000000"/>
          <w:lang w:val="nb-NO"/>
        </w:rPr>
        <w:t>, dan</w:t>
      </w:r>
      <w:r w:rsidRPr="00923EA6">
        <w:rPr>
          <w:color w:val="000000"/>
          <w:lang w:val="id-ID"/>
        </w:rPr>
        <w:t xml:space="preserve"> sumber daya lain yang dimiliki institusi secara saling menguntungkan dengan </w:t>
      </w:r>
      <w:r w:rsidRPr="00923EA6">
        <w:rPr>
          <w:color w:val="000000"/>
          <w:lang w:val="nb-NO"/>
        </w:rPr>
        <w:t>masyarakat</w:t>
      </w:r>
      <w:r w:rsidRPr="00923EA6">
        <w:rPr>
          <w:color w:val="000000"/>
          <w:lang w:val="id-ID"/>
        </w:rPr>
        <w:t xml:space="preserve"> dalam melaksanakan tridharma perguruan tinggi. </w:t>
      </w:r>
    </w:p>
    <w:p w:rsidR="00794AA4" w:rsidRPr="00923EA6" w:rsidRDefault="00794AA4" w:rsidP="00794AA4">
      <w:pPr>
        <w:spacing w:line="240" w:lineRule="auto"/>
        <w:rPr>
          <w:b/>
          <w:bCs/>
          <w:color w:val="000000"/>
          <w:lang w:val="id-ID"/>
        </w:rPr>
      </w:pPr>
    </w:p>
    <w:p w:rsidR="00794AA4" w:rsidRPr="00923EA6" w:rsidRDefault="00794AA4" w:rsidP="00794AA4">
      <w:pPr>
        <w:spacing w:line="240" w:lineRule="auto"/>
        <w:rPr>
          <w:b/>
          <w:bCs/>
          <w:color w:val="0D0D0D"/>
          <w:lang w:val="id-ID"/>
        </w:rPr>
      </w:pPr>
      <w:r w:rsidRPr="00923EA6">
        <w:rPr>
          <w:b/>
          <w:bCs/>
          <w:color w:val="0D0D0D"/>
          <w:lang w:val="fi-FI"/>
        </w:rPr>
        <w:t xml:space="preserve">Deskriptor </w:t>
      </w:r>
      <w:r w:rsidRPr="00923EA6">
        <w:rPr>
          <w:b/>
          <w:bCs/>
          <w:color w:val="0D0D0D"/>
          <w:lang w:val="id-ID"/>
        </w:rPr>
        <w:t>E</w:t>
      </w:r>
      <w:r w:rsidRPr="00923EA6">
        <w:rPr>
          <w:b/>
          <w:bCs/>
          <w:color w:val="0D0D0D"/>
          <w:lang w:val="fi-FI"/>
        </w:rPr>
        <w:t xml:space="preserve">lemen </w:t>
      </w:r>
      <w:r w:rsidRPr="00923EA6">
        <w:rPr>
          <w:b/>
          <w:bCs/>
          <w:color w:val="0D0D0D"/>
          <w:lang w:val="id-ID"/>
        </w:rPr>
        <w:t>P</w:t>
      </w:r>
      <w:r w:rsidRPr="00923EA6">
        <w:rPr>
          <w:b/>
          <w:bCs/>
          <w:color w:val="0D0D0D"/>
          <w:lang w:val="fi-FI"/>
        </w:rPr>
        <w:t>enilaian</w:t>
      </w:r>
      <w:r w:rsidRPr="00923EA6">
        <w:rPr>
          <w:b/>
          <w:bCs/>
          <w:color w:val="0D0D0D"/>
          <w:lang w:val="id-ID"/>
        </w:rPr>
        <w:t>:</w:t>
      </w:r>
    </w:p>
    <w:p w:rsidR="00794AA4" w:rsidRPr="00923EA6" w:rsidRDefault="00794AA4" w:rsidP="00794AA4">
      <w:pPr>
        <w:spacing w:line="240" w:lineRule="auto"/>
        <w:rPr>
          <w:b/>
          <w:bCs/>
          <w:color w:val="0D0D0D"/>
        </w:rPr>
      </w:pPr>
    </w:p>
    <w:p w:rsidR="00794AA4" w:rsidRPr="00923EA6" w:rsidRDefault="00794AA4" w:rsidP="00794AA4">
      <w:pPr>
        <w:spacing w:line="240" w:lineRule="auto"/>
        <w:ind w:left="426" w:hanging="426"/>
      </w:pPr>
      <w:r w:rsidRPr="00923EA6">
        <w:rPr>
          <w:lang w:val="id-ID"/>
        </w:rPr>
        <w:t>7.1</w:t>
      </w:r>
      <w:r w:rsidRPr="00923EA6">
        <w:rPr>
          <w:b/>
          <w:lang w:val="id-ID"/>
        </w:rPr>
        <w:t xml:space="preserve"> </w:t>
      </w:r>
      <w:r w:rsidRPr="00923EA6">
        <w:rPr>
          <w:lang w:val="id-ID"/>
        </w:rPr>
        <w:t>K</w:t>
      </w:r>
      <w:r w:rsidRPr="00923EA6">
        <w:t>eberadaan dan</w:t>
      </w:r>
      <w:r w:rsidRPr="00923EA6">
        <w:rPr>
          <w:lang w:val="id-ID"/>
        </w:rPr>
        <w:t xml:space="preserve"> </w:t>
      </w:r>
      <w:r w:rsidRPr="00923EA6">
        <w:t>kesesuaian</w:t>
      </w:r>
      <w:r w:rsidRPr="00923EA6">
        <w:rPr>
          <w:lang w:val="id-ID"/>
        </w:rPr>
        <w:t xml:space="preserve"> </w:t>
      </w:r>
      <w:r w:rsidRPr="00923EA6">
        <w:rPr>
          <w:i/>
        </w:rPr>
        <w:t>road map</w:t>
      </w:r>
      <w:r w:rsidRPr="00923EA6">
        <w:rPr>
          <w:i/>
          <w:lang w:val="id-ID"/>
        </w:rPr>
        <w:t xml:space="preserve"> </w:t>
      </w:r>
      <w:r w:rsidRPr="00923EA6">
        <w:t>penelitian</w:t>
      </w:r>
      <w:r w:rsidRPr="00923EA6">
        <w:rPr>
          <w:lang w:val="id-ID"/>
        </w:rPr>
        <w:t xml:space="preserve"> </w:t>
      </w:r>
      <w:r w:rsidRPr="00923EA6">
        <w:t>dengan</w:t>
      </w:r>
      <w:r w:rsidR="00A10495">
        <w:rPr>
          <w:lang w:val="id-ID"/>
        </w:rPr>
        <w:t xml:space="preserve"> </w:t>
      </w:r>
      <w:r w:rsidRPr="00923EA6">
        <w:t xml:space="preserve">sarana prasarana, sumber daya manusia, dan kesesuaian dengan </w:t>
      </w:r>
      <w:r w:rsidR="00A10495">
        <w:rPr>
          <w:lang w:val="id-ID"/>
        </w:rPr>
        <w:t xml:space="preserve">bidang </w:t>
      </w:r>
      <w:r w:rsidRPr="00923EA6">
        <w:rPr>
          <w:lang w:val="id-ID"/>
        </w:rPr>
        <w:t>kedokteran hewan</w:t>
      </w:r>
      <w:r w:rsidRPr="00923EA6">
        <w:t>, serta pelaksanaannya.</w:t>
      </w:r>
    </w:p>
    <w:p w:rsidR="00794AA4" w:rsidRPr="00923EA6" w:rsidRDefault="00794AA4" w:rsidP="00794AA4">
      <w:pPr>
        <w:spacing w:line="240" w:lineRule="auto"/>
        <w:ind w:left="426" w:hanging="426"/>
      </w:pPr>
      <w:r w:rsidRPr="00923EA6">
        <w:rPr>
          <w:lang w:val="id-ID"/>
        </w:rPr>
        <w:t xml:space="preserve">7.2 Jumlah penelitian </w:t>
      </w:r>
      <w:r w:rsidRPr="00923EA6">
        <w:t xml:space="preserve">yang sesuai dengan bidang keilmuan </w:t>
      </w:r>
      <w:r w:rsidRPr="00923EA6">
        <w:rPr>
          <w:lang w:val="id-ID"/>
        </w:rPr>
        <w:t>program studi</w:t>
      </w:r>
      <w:r w:rsidRPr="00923EA6">
        <w:t xml:space="preserve">, </w:t>
      </w:r>
      <w:r w:rsidRPr="00923EA6">
        <w:rPr>
          <w:lang w:val="id-ID"/>
        </w:rPr>
        <w:t>yang dilakukan oleh dosen tetap yang bidang keahliannya sama dengan program studi selama tiga tahun serta k</w:t>
      </w:r>
      <w:r w:rsidRPr="00923EA6">
        <w:t xml:space="preserve">eterlibatan mahasiswa dalam kegiatan penelitian dosen. </w:t>
      </w:r>
    </w:p>
    <w:p w:rsidR="00794AA4" w:rsidRPr="00923EA6" w:rsidRDefault="00794AA4" w:rsidP="00860528">
      <w:pPr>
        <w:pStyle w:val="ListParagraph"/>
        <w:numPr>
          <w:ilvl w:val="1"/>
          <w:numId w:val="24"/>
        </w:numPr>
        <w:spacing w:before="0"/>
        <w:ind w:left="426" w:hanging="426"/>
        <w:rPr>
          <w:rFonts w:ascii="Arial" w:hAnsi="Arial" w:cs="Arial"/>
          <w:sz w:val="24"/>
          <w:szCs w:val="24"/>
        </w:rPr>
      </w:pPr>
      <w:r w:rsidRPr="00923EA6">
        <w:rPr>
          <w:rFonts w:ascii="Arial" w:hAnsi="Arial" w:cs="Arial"/>
          <w:sz w:val="24"/>
          <w:szCs w:val="24"/>
          <w:lang w:val="id-ID"/>
        </w:rPr>
        <w:t>Jumlah artikel ilmiah yang dihasilkan oleh dosen tetap</w:t>
      </w:r>
      <w:r w:rsidRPr="00923EA6">
        <w:rPr>
          <w:rFonts w:ascii="Arial" w:hAnsi="Arial" w:cs="Arial"/>
          <w:sz w:val="24"/>
          <w:szCs w:val="24"/>
        </w:rPr>
        <w:t xml:space="preserve"> </w:t>
      </w:r>
      <w:r w:rsidRPr="00923EA6">
        <w:rPr>
          <w:rFonts w:ascii="Arial" w:hAnsi="Arial" w:cs="Arial"/>
          <w:sz w:val="24"/>
          <w:szCs w:val="24"/>
          <w:lang w:val="id-ID"/>
        </w:rPr>
        <w:t xml:space="preserve">yang bidang keahliannya sama dengan program studi per tahun, selama </w:t>
      </w:r>
      <w:r w:rsidR="00E42289">
        <w:rPr>
          <w:rFonts w:ascii="Arial" w:hAnsi="Arial" w:cs="Arial"/>
          <w:sz w:val="24"/>
          <w:szCs w:val="24"/>
        </w:rPr>
        <w:t>tiga</w:t>
      </w:r>
      <w:r w:rsidRPr="00923EA6">
        <w:rPr>
          <w:rFonts w:ascii="Arial" w:hAnsi="Arial" w:cs="Arial"/>
          <w:sz w:val="24"/>
          <w:szCs w:val="24"/>
          <w:lang w:val="id-ID"/>
        </w:rPr>
        <w:t xml:space="preserve"> tahun</w:t>
      </w:r>
      <w:r w:rsidRPr="00923EA6">
        <w:rPr>
          <w:rFonts w:ascii="Arial" w:hAnsi="Arial" w:cs="Arial"/>
          <w:sz w:val="24"/>
          <w:szCs w:val="24"/>
        </w:rPr>
        <w:t>.</w:t>
      </w:r>
    </w:p>
    <w:p w:rsidR="00794AA4" w:rsidRPr="00923EA6" w:rsidRDefault="00794AA4" w:rsidP="00860528">
      <w:pPr>
        <w:pStyle w:val="ListParagraph"/>
        <w:numPr>
          <w:ilvl w:val="1"/>
          <w:numId w:val="24"/>
        </w:numPr>
        <w:spacing w:before="0"/>
        <w:ind w:left="426" w:hanging="426"/>
        <w:rPr>
          <w:rFonts w:ascii="Arial" w:hAnsi="Arial" w:cs="Arial"/>
          <w:sz w:val="24"/>
          <w:szCs w:val="24"/>
        </w:rPr>
      </w:pPr>
      <w:r w:rsidRPr="00923EA6">
        <w:rPr>
          <w:rFonts w:ascii="Arial" w:hAnsi="Arial" w:cs="Arial"/>
          <w:sz w:val="24"/>
          <w:szCs w:val="24"/>
          <w:lang w:val="id-ID"/>
        </w:rPr>
        <w:t>Karya-karya program studi yang telah memperoleh perlindungan Hak atas Kekayaan Intelektual (HaKI)</w:t>
      </w:r>
      <w:r w:rsidRPr="00923EA6">
        <w:rPr>
          <w:rFonts w:ascii="Arial" w:hAnsi="Arial" w:cs="Arial"/>
          <w:sz w:val="24"/>
          <w:szCs w:val="24"/>
        </w:rPr>
        <w:t>, dan karya yang mendapat pengakuan/ penghargaan dari lembaga nasional/internasional</w:t>
      </w:r>
      <w:r w:rsidRPr="00923EA6">
        <w:rPr>
          <w:rFonts w:ascii="Arial" w:hAnsi="Arial" w:cs="Arial"/>
          <w:sz w:val="24"/>
          <w:szCs w:val="24"/>
          <w:lang w:val="id-ID"/>
        </w:rPr>
        <w:t xml:space="preserve"> dalam </w:t>
      </w:r>
      <w:r w:rsidRPr="00923EA6">
        <w:rPr>
          <w:rFonts w:ascii="Arial" w:hAnsi="Arial" w:cs="Arial"/>
          <w:sz w:val="24"/>
          <w:szCs w:val="24"/>
        </w:rPr>
        <w:t>tiga</w:t>
      </w:r>
      <w:r w:rsidRPr="00923EA6">
        <w:rPr>
          <w:rFonts w:ascii="Arial" w:hAnsi="Arial" w:cs="Arial"/>
          <w:sz w:val="24"/>
          <w:szCs w:val="24"/>
          <w:lang w:val="id-ID"/>
        </w:rPr>
        <w:t xml:space="preserve"> tahun terakhir</w:t>
      </w:r>
      <w:r w:rsidRPr="00923EA6">
        <w:rPr>
          <w:rFonts w:ascii="Arial" w:hAnsi="Arial" w:cs="Arial"/>
          <w:sz w:val="24"/>
          <w:szCs w:val="24"/>
        </w:rPr>
        <w:t>.</w:t>
      </w:r>
    </w:p>
    <w:p w:rsidR="00794AA4" w:rsidRPr="00923EA6" w:rsidRDefault="00794AA4" w:rsidP="00860528">
      <w:pPr>
        <w:pStyle w:val="ListParagraph"/>
        <w:numPr>
          <w:ilvl w:val="1"/>
          <w:numId w:val="24"/>
        </w:numPr>
        <w:spacing w:before="0"/>
        <w:ind w:left="426" w:hanging="426"/>
        <w:rPr>
          <w:rFonts w:ascii="Arial" w:hAnsi="Arial" w:cs="Arial"/>
          <w:sz w:val="24"/>
          <w:szCs w:val="24"/>
          <w:lang w:val="nb-NO"/>
        </w:rPr>
      </w:pPr>
      <w:r w:rsidRPr="00923EA6">
        <w:rPr>
          <w:rFonts w:ascii="Arial" w:hAnsi="Arial" w:cs="Arial"/>
          <w:sz w:val="24"/>
          <w:szCs w:val="24"/>
          <w:lang w:val="id-ID"/>
        </w:rPr>
        <w:t xml:space="preserve">Jumlah kegiatan </w:t>
      </w:r>
      <w:r w:rsidRPr="00923EA6">
        <w:rPr>
          <w:rFonts w:ascii="Arial" w:hAnsi="Arial" w:cs="Arial"/>
          <w:sz w:val="24"/>
          <w:szCs w:val="24"/>
        </w:rPr>
        <w:t>pelayanan/p</w:t>
      </w:r>
      <w:r w:rsidRPr="00923EA6">
        <w:rPr>
          <w:rFonts w:ascii="Arial" w:hAnsi="Arial" w:cs="Arial"/>
          <w:sz w:val="24"/>
          <w:szCs w:val="24"/>
          <w:lang w:val="id-ID"/>
        </w:rPr>
        <w:t xml:space="preserve">engabdian kepada </w:t>
      </w:r>
      <w:r w:rsidRPr="00923EA6">
        <w:rPr>
          <w:rFonts w:ascii="Arial" w:hAnsi="Arial" w:cs="Arial"/>
          <w:sz w:val="24"/>
          <w:szCs w:val="24"/>
        </w:rPr>
        <w:t>m</w:t>
      </w:r>
      <w:r w:rsidRPr="00923EA6">
        <w:rPr>
          <w:rFonts w:ascii="Arial" w:hAnsi="Arial" w:cs="Arial"/>
          <w:sz w:val="24"/>
          <w:szCs w:val="24"/>
          <w:lang w:val="id-ID"/>
        </w:rPr>
        <w:t>asyarakat (PkM) yang dilakukan oleh dosen tetap yang bidang keahliannya sama dengan program studi</w:t>
      </w:r>
      <w:r w:rsidRPr="00923EA6">
        <w:rPr>
          <w:rFonts w:ascii="Arial" w:hAnsi="Arial" w:cs="Arial"/>
          <w:sz w:val="24"/>
          <w:szCs w:val="24"/>
        </w:rPr>
        <w:t xml:space="preserve"> selama tiga tahun</w:t>
      </w:r>
      <w:r w:rsidRPr="00923EA6">
        <w:rPr>
          <w:rFonts w:ascii="Arial" w:hAnsi="Arial" w:cs="Arial"/>
          <w:sz w:val="24"/>
          <w:szCs w:val="24"/>
          <w:lang w:val="id-ID"/>
        </w:rPr>
        <w:t xml:space="preserve"> serta keterlibatan mahasiswa dalam kegiatan </w:t>
      </w:r>
      <w:r w:rsidRPr="00923EA6">
        <w:rPr>
          <w:rFonts w:ascii="Arial" w:hAnsi="Arial" w:cs="Arial"/>
          <w:sz w:val="24"/>
          <w:szCs w:val="24"/>
        </w:rPr>
        <w:t>pelayanan/</w:t>
      </w:r>
      <w:r w:rsidR="00A10495">
        <w:rPr>
          <w:rFonts w:ascii="Arial" w:hAnsi="Arial" w:cs="Arial"/>
          <w:sz w:val="24"/>
          <w:szCs w:val="24"/>
        </w:rPr>
        <w:t xml:space="preserve"> </w:t>
      </w:r>
      <w:r w:rsidRPr="00923EA6">
        <w:rPr>
          <w:rFonts w:ascii="Arial" w:hAnsi="Arial" w:cs="Arial"/>
          <w:sz w:val="24"/>
          <w:szCs w:val="24"/>
          <w:lang w:val="id-ID"/>
        </w:rPr>
        <w:t>pengabdian kepada masyarakat</w:t>
      </w:r>
      <w:r w:rsidRPr="00923EA6">
        <w:rPr>
          <w:rFonts w:ascii="Arial" w:hAnsi="Arial" w:cs="Arial"/>
          <w:sz w:val="24"/>
          <w:szCs w:val="24"/>
        </w:rPr>
        <w:t>.</w:t>
      </w:r>
      <w:r w:rsidRPr="00923EA6">
        <w:rPr>
          <w:rFonts w:ascii="Arial" w:hAnsi="Arial" w:cs="Arial"/>
          <w:sz w:val="24"/>
          <w:szCs w:val="24"/>
          <w:lang w:val="id-ID"/>
        </w:rPr>
        <w:t xml:space="preserve"> </w:t>
      </w:r>
    </w:p>
    <w:p w:rsidR="00794AA4" w:rsidRPr="00923EA6" w:rsidRDefault="00794AA4" w:rsidP="00860528">
      <w:pPr>
        <w:pStyle w:val="ListParagraph"/>
        <w:numPr>
          <w:ilvl w:val="1"/>
          <w:numId w:val="24"/>
        </w:numPr>
        <w:spacing w:before="0"/>
        <w:ind w:left="426" w:hanging="426"/>
        <w:rPr>
          <w:rFonts w:ascii="Arial" w:hAnsi="Arial" w:cs="Arial"/>
          <w:sz w:val="24"/>
          <w:szCs w:val="24"/>
          <w:lang w:val="nb-NO"/>
        </w:rPr>
      </w:pPr>
      <w:r w:rsidRPr="00923EA6">
        <w:rPr>
          <w:rFonts w:ascii="Arial" w:hAnsi="Arial" w:cs="Arial"/>
          <w:sz w:val="24"/>
          <w:szCs w:val="24"/>
          <w:lang w:val="sv-SE"/>
        </w:rPr>
        <w:t>Kegiatan kerjasama dengan institusi di dalam dan di luar negeri dalam tiga tahun terakhir</w:t>
      </w:r>
      <w:r w:rsidRPr="00923EA6">
        <w:rPr>
          <w:rFonts w:ascii="Arial" w:hAnsi="Arial" w:cs="Arial"/>
          <w:sz w:val="24"/>
          <w:szCs w:val="24"/>
          <w:lang w:val="id-ID"/>
        </w:rPr>
        <w:t>.</w:t>
      </w:r>
    </w:p>
    <w:p w:rsidR="005F1387" w:rsidRPr="00923EA6" w:rsidRDefault="005F1387" w:rsidP="005F1387">
      <w:pPr>
        <w:pStyle w:val="BodyTextIndent3"/>
        <w:spacing w:line="240" w:lineRule="auto"/>
        <w:ind w:left="0"/>
        <w:rPr>
          <w:lang w:val="nb-NO"/>
        </w:rPr>
      </w:pPr>
    </w:p>
    <w:p w:rsidR="005214B1" w:rsidRPr="00923EA6" w:rsidRDefault="005214B1" w:rsidP="009B7A21">
      <w:pPr>
        <w:pStyle w:val="BodyTextIndent3"/>
        <w:spacing w:line="240" w:lineRule="auto"/>
        <w:ind w:left="0"/>
        <w:rPr>
          <w:lang w:val="nb-NO"/>
        </w:rPr>
      </w:pPr>
    </w:p>
    <w:p w:rsidR="00667935" w:rsidRPr="00923EA6" w:rsidRDefault="00884891" w:rsidP="00450E6C">
      <w:pPr>
        <w:spacing w:line="240" w:lineRule="auto"/>
        <w:jc w:val="center"/>
        <w:rPr>
          <w:lang w:val="nb-NO"/>
        </w:rPr>
      </w:pPr>
      <w:r w:rsidRPr="00923EA6">
        <w:rPr>
          <w:lang w:val="nb-NO"/>
        </w:rPr>
        <w:br w:type="page"/>
      </w:r>
    </w:p>
    <w:p w:rsidR="006626D9" w:rsidRPr="00923EA6" w:rsidRDefault="006626D9" w:rsidP="006626D9">
      <w:pPr>
        <w:pStyle w:val="Heading1"/>
        <w:spacing w:line="240" w:lineRule="auto"/>
        <w:rPr>
          <w:sz w:val="24"/>
          <w:szCs w:val="24"/>
          <w:lang w:val="sv-SE"/>
        </w:rPr>
      </w:pPr>
      <w:bookmarkStart w:id="20" w:name="_Toc222727321"/>
      <w:r w:rsidRPr="00923EA6">
        <w:rPr>
          <w:sz w:val="24"/>
          <w:szCs w:val="24"/>
          <w:lang w:val="sv-SE"/>
        </w:rPr>
        <w:t>BAB IV</w:t>
      </w:r>
    </w:p>
    <w:p w:rsidR="006626D9" w:rsidRPr="00923EA6" w:rsidRDefault="006626D9" w:rsidP="006626D9">
      <w:pPr>
        <w:pStyle w:val="Heading1"/>
        <w:spacing w:line="240" w:lineRule="auto"/>
        <w:rPr>
          <w:sz w:val="24"/>
          <w:szCs w:val="24"/>
          <w:lang w:val="sv-SE"/>
        </w:rPr>
      </w:pPr>
      <w:r w:rsidRPr="00923EA6">
        <w:rPr>
          <w:sz w:val="24"/>
          <w:szCs w:val="24"/>
          <w:lang w:val="sv-SE"/>
        </w:rPr>
        <w:t>PERTIMBANGAN PAKAR (</w:t>
      </w:r>
      <w:r w:rsidRPr="00923EA6">
        <w:rPr>
          <w:i/>
          <w:iCs/>
          <w:sz w:val="24"/>
          <w:szCs w:val="24"/>
          <w:lang w:val="sv-SE"/>
        </w:rPr>
        <w:t>EXPERT JUDGMENT</w:t>
      </w:r>
      <w:r w:rsidRPr="00923EA6">
        <w:rPr>
          <w:sz w:val="24"/>
          <w:szCs w:val="24"/>
          <w:lang w:val="sv-SE"/>
        </w:rPr>
        <w:t>)</w:t>
      </w:r>
      <w:bookmarkEnd w:id="20"/>
    </w:p>
    <w:p w:rsidR="006626D9" w:rsidRPr="00923EA6" w:rsidRDefault="006626D9" w:rsidP="006626D9">
      <w:pPr>
        <w:spacing w:line="240" w:lineRule="auto"/>
        <w:rPr>
          <w:lang w:val="sv-SE"/>
        </w:rPr>
      </w:pPr>
    </w:p>
    <w:p w:rsidR="006626D9" w:rsidRPr="00923EA6" w:rsidRDefault="00E61B64" w:rsidP="006626D9">
      <w:pPr>
        <w:pStyle w:val="BodyTextIndent3"/>
        <w:spacing w:line="240" w:lineRule="auto"/>
        <w:ind w:left="0"/>
        <w:rPr>
          <w:lang w:val="sv-SE"/>
        </w:rPr>
      </w:pPr>
      <w:r w:rsidRPr="00923EA6">
        <w:rPr>
          <w:lang w:val="sv-SE"/>
        </w:rPr>
        <w:t>Tim Asesor</w:t>
      </w:r>
      <w:r w:rsidR="006626D9" w:rsidRPr="00923EA6">
        <w:rPr>
          <w:lang w:val="sv-SE"/>
        </w:rPr>
        <w:t xml:space="preserve"> diharapkan memberikan pertimbangan pakar (</w:t>
      </w:r>
      <w:r w:rsidRPr="00923EA6">
        <w:rPr>
          <w:i/>
          <w:iCs/>
          <w:lang w:val="sv-SE"/>
        </w:rPr>
        <w:t>expert judgment</w:t>
      </w:r>
      <w:r w:rsidR="006626D9" w:rsidRPr="00923EA6">
        <w:rPr>
          <w:lang w:val="sv-SE"/>
        </w:rPr>
        <w:t>) dalam bentuk uraian menyeluruh dan kualitatif mengenai masukan, proses dan keluaran, denga</w:t>
      </w:r>
      <w:r w:rsidR="00A10495">
        <w:rPr>
          <w:lang w:val="sv-SE"/>
        </w:rPr>
        <w:t>n menggunakan indikator berikut</w:t>
      </w:r>
      <w:r w:rsidR="006626D9" w:rsidRPr="00923EA6">
        <w:rPr>
          <w:lang w:val="sv-SE"/>
        </w:rPr>
        <w:t>:</w:t>
      </w:r>
    </w:p>
    <w:p w:rsidR="006626D9" w:rsidRPr="00923EA6" w:rsidRDefault="006626D9" w:rsidP="006626D9">
      <w:pPr>
        <w:spacing w:line="240" w:lineRule="auto"/>
        <w:ind w:left="360"/>
        <w:rPr>
          <w:b/>
          <w:lang w:val="sv-SE"/>
        </w:rPr>
      </w:pPr>
    </w:p>
    <w:p w:rsidR="006626D9" w:rsidRPr="00923EA6" w:rsidRDefault="006626D9" w:rsidP="006626D9">
      <w:pPr>
        <w:pStyle w:val="Heading2"/>
        <w:spacing w:line="240" w:lineRule="auto"/>
        <w:rPr>
          <w:lang w:val="sv-SE"/>
        </w:rPr>
      </w:pPr>
      <w:bookmarkStart w:id="21" w:name="_Toc222727322"/>
      <w:r w:rsidRPr="00923EA6">
        <w:rPr>
          <w:lang w:val="sv-SE"/>
        </w:rPr>
        <w:t>Relevansi</w:t>
      </w:r>
      <w:bookmarkEnd w:id="21"/>
    </w:p>
    <w:p w:rsidR="006626D9" w:rsidRPr="00923EA6" w:rsidRDefault="006626D9" w:rsidP="006626D9">
      <w:pPr>
        <w:spacing w:line="240" w:lineRule="auto"/>
        <w:rPr>
          <w:b/>
          <w:lang w:val="sv-SE"/>
        </w:rPr>
      </w:pPr>
      <w:r w:rsidRPr="00923EA6">
        <w:rPr>
          <w:lang w:val="id-ID"/>
        </w:rPr>
        <w:t>Relevansi ad</w:t>
      </w:r>
      <w:r w:rsidRPr="00923EA6">
        <w:rPr>
          <w:lang w:val="sv-SE"/>
        </w:rPr>
        <w:t>a</w:t>
      </w:r>
      <w:r w:rsidRPr="00923EA6">
        <w:rPr>
          <w:lang w:val="id-ID"/>
        </w:rPr>
        <w:t xml:space="preserve">lah tingkat keterkaitan hasil/keluaran dengan tujuan </w:t>
      </w:r>
      <w:r w:rsidRPr="00923EA6">
        <w:rPr>
          <w:lang w:val="sv-SE"/>
        </w:rPr>
        <w:t>program studi</w:t>
      </w:r>
      <w:r w:rsidRPr="00923EA6">
        <w:rPr>
          <w:lang w:val="id-ID"/>
        </w:rPr>
        <w:t xml:space="preserve"> dan tuntutan masyarakat nasional maupun </w:t>
      </w:r>
      <w:r w:rsidRPr="00923EA6">
        <w:rPr>
          <w:lang w:val="sv-SE"/>
        </w:rPr>
        <w:t>internasional</w:t>
      </w:r>
      <w:r w:rsidRPr="00923EA6">
        <w:rPr>
          <w:lang w:val="id-ID"/>
        </w:rPr>
        <w:t>, yang terwujud dalam</w:t>
      </w:r>
      <w:r w:rsidRPr="00923EA6">
        <w:rPr>
          <w:lang w:val="sv-SE"/>
        </w:rPr>
        <w:t xml:space="preserve"> </w:t>
      </w:r>
      <w:r w:rsidRPr="00923EA6">
        <w:rPr>
          <w:lang w:val="id-ID"/>
        </w:rPr>
        <w:t>upaya untuk memperbaiki proses pembelajaran, sehingga kompetensi lulusan sesuai dengan kebutuhan pasar kerja dengan mengupayakan peningkatan kemungkinan lulusan untuk dipekerjakan, peningkatan gaji permulaan bagi lulusan, perpendekan masa tunggu lulusan untuk memperoleh dan memulai pekerjaan, dan memperbaiki hubungan antara program studi dengan bidang pekerjaan; sebagai upaya untuk memperbaiki proses pembelajaran, sehingga kompetensi lulusan sesuai dengan kebutuhan dalam pasar kerja.</w:t>
      </w:r>
    </w:p>
    <w:p w:rsidR="006626D9" w:rsidRPr="00923EA6" w:rsidRDefault="006626D9" w:rsidP="006626D9">
      <w:pPr>
        <w:spacing w:line="240" w:lineRule="auto"/>
        <w:rPr>
          <w:lang w:val="id-ID"/>
        </w:rPr>
      </w:pPr>
    </w:p>
    <w:p w:rsidR="006626D9" w:rsidRPr="00923EA6" w:rsidRDefault="006626D9" w:rsidP="00E04D48">
      <w:pPr>
        <w:pStyle w:val="Heading2"/>
        <w:spacing w:line="240" w:lineRule="auto"/>
        <w:rPr>
          <w:lang w:val="id-ID"/>
        </w:rPr>
      </w:pPr>
      <w:bookmarkStart w:id="22" w:name="_Toc222727323"/>
      <w:r w:rsidRPr="00923EA6">
        <w:rPr>
          <w:lang w:val="id-ID"/>
        </w:rPr>
        <w:t>Suasana Akademik</w:t>
      </w:r>
      <w:bookmarkEnd w:id="22"/>
      <w:r w:rsidRPr="00923EA6">
        <w:rPr>
          <w:lang w:val="id-ID"/>
        </w:rPr>
        <w:t xml:space="preserve"> </w:t>
      </w:r>
    </w:p>
    <w:p w:rsidR="006626D9" w:rsidRPr="00923EA6" w:rsidRDefault="006626D9" w:rsidP="006626D9">
      <w:pPr>
        <w:spacing w:line="240" w:lineRule="auto"/>
        <w:rPr>
          <w:lang w:val="id-ID"/>
        </w:rPr>
      </w:pPr>
      <w:r w:rsidRPr="00923EA6">
        <w:rPr>
          <w:lang w:val="id-ID"/>
        </w:rPr>
        <w:t xml:space="preserve">Suasana Akademik merupakan iklim yang mendukung interaksi antar sivitas akademika untuk mengoptimumkan proses pembelajaran. Suasana akademik merupakan fungsi kepemimpinan dan manajemen program studi yang berkenaan dengan perbaikan proses pembelajaran, termasuk manajemen pengembangan dan implementasi kurikulum, penelitian dan pelayanan/pengabdian kepada masyarakat, dengan penyediaan sumber daya yang bermutu. </w:t>
      </w:r>
    </w:p>
    <w:p w:rsidR="006626D9" w:rsidRPr="00923EA6" w:rsidRDefault="006626D9" w:rsidP="006626D9">
      <w:pPr>
        <w:spacing w:line="240" w:lineRule="auto"/>
        <w:rPr>
          <w:lang w:val="id-ID"/>
        </w:rPr>
      </w:pPr>
    </w:p>
    <w:p w:rsidR="006626D9" w:rsidRPr="00923EA6" w:rsidRDefault="006626D9" w:rsidP="006626D9">
      <w:pPr>
        <w:spacing w:line="240" w:lineRule="auto"/>
        <w:rPr>
          <w:lang w:val="id-ID"/>
        </w:rPr>
      </w:pPr>
      <w:r w:rsidRPr="00923EA6">
        <w:rPr>
          <w:lang w:val="id-ID"/>
        </w:rPr>
        <w:t>Suasan</w:t>
      </w:r>
      <w:r w:rsidR="008174B1" w:rsidRPr="00923EA6">
        <w:rPr>
          <w:lang w:val="id-ID"/>
        </w:rPr>
        <w:t xml:space="preserve">a akademik dikembangkan melalui </w:t>
      </w:r>
      <w:r w:rsidRPr="00923EA6">
        <w:rPr>
          <w:lang w:val="id-ID"/>
        </w:rPr>
        <w:t xml:space="preserve">hubungan yang sehat antara dosen-mahasiswa, antara pada dosen, antara mahasiswa; hubungan yang sehat untuk mengembangkan mutu proses pendidikan yang didukung oleh semua </w:t>
      </w:r>
      <w:r w:rsidR="008174B1" w:rsidRPr="00923EA6">
        <w:rPr>
          <w:lang w:val="id-ID"/>
        </w:rPr>
        <w:t>dosen</w:t>
      </w:r>
      <w:r w:rsidRPr="00923EA6">
        <w:rPr>
          <w:lang w:val="id-ID"/>
        </w:rPr>
        <w:t xml:space="preserve"> dan </w:t>
      </w:r>
      <w:r w:rsidR="008174B1" w:rsidRPr="00923EA6">
        <w:rPr>
          <w:lang w:val="id-ID"/>
        </w:rPr>
        <w:t>tenaga kependidikan</w:t>
      </w:r>
      <w:r w:rsidRPr="00923EA6">
        <w:rPr>
          <w:lang w:val="id-ID"/>
        </w:rPr>
        <w:t xml:space="preserve">; keterbukaan dan akuntabilitas dalam semua kehidupan akademik; semangat dan motivasi semua dosen untuk bekerja dalam semua kegiatan akademik; keterlibatan masyarakat dalam proses akademik dan pembelajaran. </w:t>
      </w:r>
    </w:p>
    <w:p w:rsidR="006626D9" w:rsidRPr="00923EA6" w:rsidRDefault="006626D9" w:rsidP="006626D9">
      <w:pPr>
        <w:spacing w:line="240" w:lineRule="auto"/>
        <w:rPr>
          <w:lang w:val="id-ID"/>
        </w:rPr>
      </w:pPr>
    </w:p>
    <w:p w:rsidR="006626D9" w:rsidRPr="00923EA6" w:rsidRDefault="006626D9" w:rsidP="006626D9">
      <w:pPr>
        <w:pStyle w:val="Heading2"/>
        <w:spacing w:line="240" w:lineRule="auto"/>
        <w:rPr>
          <w:lang w:val="id-ID"/>
        </w:rPr>
      </w:pPr>
      <w:bookmarkStart w:id="23" w:name="_Toc222727324"/>
      <w:r w:rsidRPr="00923EA6">
        <w:rPr>
          <w:lang w:val="id-ID"/>
        </w:rPr>
        <w:t>Manajemen Internal</w:t>
      </w:r>
      <w:bookmarkEnd w:id="23"/>
    </w:p>
    <w:p w:rsidR="006626D9" w:rsidRPr="00923EA6" w:rsidRDefault="006626D9" w:rsidP="006626D9">
      <w:pPr>
        <w:spacing w:line="240" w:lineRule="auto"/>
        <w:rPr>
          <w:lang w:val="id-ID"/>
        </w:rPr>
      </w:pPr>
      <w:r w:rsidRPr="00923EA6">
        <w:rPr>
          <w:lang w:val="id-ID"/>
        </w:rPr>
        <w:t xml:space="preserve">Manajemen internal adalah upaya </w:t>
      </w:r>
      <w:r w:rsidR="00C843AF" w:rsidRPr="00923EA6">
        <w:rPr>
          <w:lang w:val="id-ID"/>
        </w:rPr>
        <w:t xml:space="preserve">program studi untuk </w:t>
      </w:r>
      <w:r w:rsidRPr="00923EA6">
        <w:rPr>
          <w:lang w:val="id-ID"/>
        </w:rPr>
        <w:t>mempe</w:t>
      </w:r>
      <w:r w:rsidR="00C843AF" w:rsidRPr="00923EA6">
        <w:rPr>
          <w:lang w:val="id-ID"/>
        </w:rPr>
        <w:t xml:space="preserve">rbaiki manajemen dan </w:t>
      </w:r>
      <w:r w:rsidRPr="00923EA6">
        <w:rPr>
          <w:lang w:val="id-ID"/>
        </w:rPr>
        <w:t>organisasi; memperbaiki semangat dan motivasi staf; menata alokasi/mekanisme pendanaan yang lebih baik; mengoptimalkan alokasi dan pemanfaatan sumber daya; aliran sumber daya yang diperoleh dari kegiatan lain dapat dimanfaatkan untuk keseluruhan program; pendekatan dari bawah ke atas untuk mengembangkan rencana; dan inisiatif dan tanggung jawab setiap unsur.</w:t>
      </w:r>
    </w:p>
    <w:p w:rsidR="006626D9" w:rsidRPr="00923EA6" w:rsidRDefault="006626D9" w:rsidP="006626D9">
      <w:pPr>
        <w:spacing w:line="240" w:lineRule="auto"/>
        <w:rPr>
          <w:b/>
          <w:lang w:val="id-ID"/>
        </w:rPr>
      </w:pPr>
    </w:p>
    <w:p w:rsidR="006626D9" w:rsidRPr="00923EA6" w:rsidRDefault="006626D9" w:rsidP="006626D9">
      <w:pPr>
        <w:pStyle w:val="Heading2"/>
        <w:spacing w:line="240" w:lineRule="auto"/>
        <w:rPr>
          <w:lang w:val="id-ID"/>
        </w:rPr>
      </w:pPr>
      <w:bookmarkStart w:id="24" w:name="_Toc222727325"/>
      <w:r w:rsidRPr="00923EA6">
        <w:rPr>
          <w:lang w:val="id-ID"/>
        </w:rPr>
        <w:t>Keberlanjutan</w:t>
      </w:r>
      <w:bookmarkEnd w:id="24"/>
    </w:p>
    <w:p w:rsidR="006626D9" w:rsidRPr="00923EA6" w:rsidRDefault="006626D9" w:rsidP="006626D9">
      <w:pPr>
        <w:spacing w:line="240" w:lineRule="auto"/>
        <w:rPr>
          <w:lang w:val="id-ID"/>
        </w:rPr>
      </w:pPr>
      <w:r w:rsidRPr="00923EA6">
        <w:rPr>
          <w:lang w:val="id-ID"/>
        </w:rPr>
        <w:t>Keberlanjutan upaya program studi untuk mempertahankan kelanggengan  penyelenggaraan program studi, yang mencakup penyelenggaraan sistem karir dan upaya menyediakan pekerjaan bagi lulusan; pemberdayaan partisipasi masyarakat; mengembangkan dan memanfaatkan jaringan kerjasama dan kemitraan; membangun dan memanfaatkan dukungan wilayah regional.</w:t>
      </w:r>
    </w:p>
    <w:p w:rsidR="006626D9" w:rsidRPr="00923EA6" w:rsidRDefault="006626D9" w:rsidP="006626D9">
      <w:pPr>
        <w:pStyle w:val="Heading2"/>
        <w:spacing w:line="240" w:lineRule="auto"/>
        <w:rPr>
          <w:lang w:val="id-ID"/>
        </w:rPr>
      </w:pPr>
      <w:bookmarkStart w:id="25" w:name="_Toc222727326"/>
      <w:r w:rsidRPr="00923EA6">
        <w:rPr>
          <w:lang w:val="id-ID"/>
        </w:rPr>
        <w:t>Efisiensi dan Efektivitas</w:t>
      </w:r>
      <w:bookmarkEnd w:id="25"/>
    </w:p>
    <w:p w:rsidR="006626D9" w:rsidRPr="00923EA6" w:rsidRDefault="006626D9" w:rsidP="006626D9">
      <w:pPr>
        <w:spacing w:line="240" w:lineRule="auto"/>
        <w:rPr>
          <w:lang w:val="id-ID"/>
        </w:rPr>
      </w:pPr>
      <w:r w:rsidRPr="00923EA6">
        <w:rPr>
          <w:lang w:val="id-ID"/>
        </w:rPr>
        <w:t>Efisiensi dan efektivitas berkenaan dengan upaya perbaikan proses dan hasil pembelajaran bagi mahasiswa, terutama mahasiswa baru, melalui interaksi kelas;     pembelajaran di perpustakaan; pekerjaan laboratorium dan tugas akhir. Penyelenggaraan  program bantuan bagi mahasiswa, tutorial dan tugas di luar kelas; akses kepada rujukan dan sumber di luar program studi; interaksi teman sebaya; kegiatan di laboratorium. Membangun sistem evaluasi yang ob</w:t>
      </w:r>
      <w:r w:rsidRPr="00923EA6">
        <w:rPr>
          <w:lang w:val="nb-NO"/>
        </w:rPr>
        <w:t>j</w:t>
      </w:r>
      <w:r w:rsidRPr="00923EA6">
        <w:rPr>
          <w:lang w:val="id-ID"/>
        </w:rPr>
        <w:t xml:space="preserve">ektif, komprehensif dan transparan; serta menyelenggarakan sertifikasi bagi lulusan. </w:t>
      </w:r>
    </w:p>
    <w:p w:rsidR="006626D9" w:rsidRPr="00923EA6" w:rsidRDefault="006626D9" w:rsidP="006626D9">
      <w:pPr>
        <w:spacing w:line="240" w:lineRule="auto"/>
        <w:rPr>
          <w:b/>
          <w:lang w:val="id-ID"/>
        </w:rPr>
      </w:pPr>
    </w:p>
    <w:p w:rsidR="006626D9" w:rsidRPr="00923EA6" w:rsidRDefault="006626D9" w:rsidP="006626D9">
      <w:pPr>
        <w:pStyle w:val="Heading2"/>
        <w:spacing w:line="240" w:lineRule="auto"/>
        <w:rPr>
          <w:lang w:val="id-ID"/>
        </w:rPr>
      </w:pPr>
      <w:bookmarkStart w:id="26" w:name="_Toc222727327"/>
      <w:r w:rsidRPr="00923EA6">
        <w:rPr>
          <w:lang w:val="id-ID"/>
        </w:rPr>
        <w:t>Kepemimpinan</w:t>
      </w:r>
      <w:bookmarkEnd w:id="26"/>
    </w:p>
    <w:p w:rsidR="006626D9" w:rsidRPr="00923EA6" w:rsidRDefault="005E377E" w:rsidP="006626D9">
      <w:pPr>
        <w:spacing w:line="240" w:lineRule="auto"/>
        <w:rPr>
          <w:lang w:val="id-ID"/>
        </w:rPr>
      </w:pPr>
      <w:r w:rsidRPr="00923EA6">
        <w:rPr>
          <w:lang w:val="id-ID"/>
        </w:rPr>
        <w:t xml:space="preserve">Kepemimpinan merupakan </w:t>
      </w:r>
      <w:r w:rsidR="006626D9" w:rsidRPr="00923EA6">
        <w:rPr>
          <w:lang w:val="id-ID"/>
        </w:rPr>
        <w:t>keseluruhan pendirian individu kunci, yaitu orang-orang dalam organisasi, yang terlibat dalam perumusan, operasi, dan interaksi dengan lingkungan; kekuatan visi yang memberikan arah pada penyusunan rencana pengembangan, membimbing pelaksanaan rencana ke arah pencapaian tujuan yang telah ditetapkan; komitmen kelembagaan; pengembangan hubungan dan nilai kompetitif yang memperlihatkan nilai tambah dan kompetitif. Dalam rangka pengelolaan program studi, elemen-elemen kepemimpinan itu diwujudkan dalam pengelolaan kurikulum, penelitian dan pelayanan/pengabdian kepada masyarakat, yang didukung oleh penyediaan sumber daya yang bermutu.</w:t>
      </w:r>
    </w:p>
    <w:p w:rsidR="006626D9" w:rsidRPr="00923EA6" w:rsidRDefault="006626D9" w:rsidP="006626D9">
      <w:pPr>
        <w:spacing w:line="240" w:lineRule="auto"/>
        <w:ind w:left="360"/>
        <w:rPr>
          <w:lang w:val="id-ID"/>
        </w:rPr>
      </w:pPr>
    </w:p>
    <w:p w:rsidR="006626D9" w:rsidRPr="00923EA6" w:rsidRDefault="006626D9" w:rsidP="006626D9">
      <w:pPr>
        <w:pStyle w:val="Heading2"/>
        <w:spacing w:line="240" w:lineRule="auto"/>
        <w:rPr>
          <w:lang w:val="id-ID"/>
        </w:rPr>
      </w:pPr>
      <w:bookmarkStart w:id="27" w:name="_Toc222727328"/>
      <w:r w:rsidRPr="00923EA6">
        <w:rPr>
          <w:lang w:val="id-ID"/>
        </w:rPr>
        <w:t>Aksesibilitas dan Pemerataan (terutama bagi mahasiswa baru)</w:t>
      </w:r>
      <w:bookmarkEnd w:id="27"/>
    </w:p>
    <w:p w:rsidR="006626D9" w:rsidRPr="00923EA6" w:rsidRDefault="006626D9" w:rsidP="006626D9">
      <w:pPr>
        <w:spacing w:line="240" w:lineRule="auto"/>
        <w:rPr>
          <w:lang w:val="id-ID"/>
        </w:rPr>
      </w:pPr>
      <w:r w:rsidRPr="00923EA6">
        <w:rPr>
          <w:lang w:val="id-ID"/>
        </w:rPr>
        <w:t>Aksesibilitas dan pemerataan pendidikan adalah kondisi yang memungkinkan peningkatan dan pemerataan kesempatan calon mahasiswa untuk memasuki program studi, terutama calon mahasiswa yang tidak beruntung secara ekonomis, dan partisipasi serta kesempatan kaum perempuan untuk belajar pada tingkat pendidikan tinggi; meningkatkan kapasitas penerimaan calon mahasiswa; dan meningkatkan upaya penelurusan bakat calon mahasiswa secara terbuka.</w:t>
      </w:r>
    </w:p>
    <w:p w:rsidR="00B05A38" w:rsidRPr="00923EA6" w:rsidRDefault="00B05A38" w:rsidP="006626D9">
      <w:pPr>
        <w:autoSpaceDE w:val="0"/>
        <w:autoSpaceDN w:val="0"/>
        <w:adjustRightInd w:val="0"/>
        <w:spacing w:line="240" w:lineRule="auto"/>
        <w:rPr>
          <w:lang w:val="id-ID"/>
        </w:rPr>
      </w:pPr>
    </w:p>
    <w:p w:rsidR="006626D9" w:rsidRPr="00923EA6" w:rsidRDefault="006626D9" w:rsidP="006626D9">
      <w:pPr>
        <w:autoSpaceDE w:val="0"/>
        <w:autoSpaceDN w:val="0"/>
        <w:adjustRightInd w:val="0"/>
        <w:spacing w:line="240" w:lineRule="auto"/>
        <w:rPr>
          <w:lang w:val="id-ID"/>
        </w:rPr>
      </w:pPr>
      <w:r w:rsidRPr="00923EA6">
        <w:rPr>
          <w:lang w:val="id-ID"/>
        </w:rPr>
        <w:t xml:space="preserve">Untuk membantu asesor memberikan penilaian secara obyektif BAN-PT menyiapkan kriteria penilaian yang disajikan di dalam Buku V – </w:t>
      </w:r>
      <w:r w:rsidRPr="00A10495">
        <w:rPr>
          <w:iCs/>
          <w:lang w:val="id-ID"/>
        </w:rPr>
        <w:t>Pedoman</w:t>
      </w:r>
      <w:r w:rsidR="00A10495">
        <w:rPr>
          <w:iCs/>
          <w:lang w:val="id-ID"/>
        </w:rPr>
        <w:t xml:space="preserve"> Penilaian Akreditasi  Program </w:t>
      </w:r>
      <w:r w:rsidR="00A10495">
        <w:rPr>
          <w:iCs/>
        </w:rPr>
        <w:t>S</w:t>
      </w:r>
      <w:r w:rsidRPr="00A10495">
        <w:rPr>
          <w:iCs/>
          <w:lang w:val="id-ID"/>
        </w:rPr>
        <w:t>tudi</w:t>
      </w:r>
      <w:r w:rsidRPr="00A10495">
        <w:rPr>
          <w:lang w:val="id-ID"/>
        </w:rPr>
        <w:t>.</w:t>
      </w:r>
    </w:p>
    <w:p w:rsidR="00450E6C" w:rsidRPr="00923EA6" w:rsidRDefault="00450E6C" w:rsidP="00DD0665">
      <w:pPr>
        <w:pStyle w:val="Heading1"/>
        <w:rPr>
          <w:sz w:val="24"/>
          <w:szCs w:val="24"/>
          <w:lang w:val="id-ID"/>
        </w:rPr>
      </w:pPr>
    </w:p>
    <w:p w:rsidR="00450E6C" w:rsidRPr="00923EA6" w:rsidRDefault="00450E6C" w:rsidP="00DD0665">
      <w:pPr>
        <w:pStyle w:val="Heading1"/>
        <w:rPr>
          <w:sz w:val="24"/>
          <w:szCs w:val="24"/>
          <w:lang w:val="id-ID"/>
        </w:rPr>
      </w:pPr>
    </w:p>
    <w:p w:rsidR="00450E6C" w:rsidRPr="00923EA6" w:rsidRDefault="00450E6C" w:rsidP="00DD0665">
      <w:pPr>
        <w:pStyle w:val="Heading1"/>
        <w:rPr>
          <w:sz w:val="24"/>
          <w:szCs w:val="24"/>
          <w:lang w:val="id-ID"/>
        </w:rPr>
      </w:pPr>
    </w:p>
    <w:p w:rsidR="00450E6C" w:rsidRPr="00923EA6" w:rsidRDefault="00450E6C" w:rsidP="00450E6C">
      <w:pPr>
        <w:rPr>
          <w:lang w:val="id-ID"/>
        </w:rPr>
      </w:pPr>
    </w:p>
    <w:p w:rsidR="00450E6C" w:rsidRPr="00923EA6" w:rsidRDefault="00450E6C" w:rsidP="00450E6C">
      <w:pPr>
        <w:rPr>
          <w:lang w:val="id-ID"/>
        </w:rPr>
      </w:pPr>
    </w:p>
    <w:p w:rsidR="00450E6C" w:rsidRPr="00923EA6" w:rsidRDefault="00450E6C" w:rsidP="00450E6C">
      <w:pPr>
        <w:rPr>
          <w:lang w:val="id-ID"/>
        </w:rPr>
      </w:pPr>
    </w:p>
    <w:p w:rsidR="00450E6C" w:rsidRPr="00923EA6" w:rsidRDefault="00450E6C" w:rsidP="00450E6C">
      <w:pPr>
        <w:rPr>
          <w:lang w:val="id-ID"/>
        </w:rPr>
      </w:pPr>
    </w:p>
    <w:p w:rsidR="00A2685C" w:rsidRPr="00923EA6" w:rsidRDefault="00A2685C" w:rsidP="00DD0665">
      <w:pPr>
        <w:pStyle w:val="Heading1"/>
        <w:rPr>
          <w:sz w:val="24"/>
          <w:szCs w:val="24"/>
          <w:lang w:val="es-ES"/>
        </w:rPr>
      </w:pPr>
    </w:p>
    <w:p w:rsidR="00A2685C" w:rsidRDefault="00A2685C" w:rsidP="00A2685C">
      <w:pPr>
        <w:rPr>
          <w:lang w:val="id-ID"/>
        </w:rPr>
      </w:pPr>
    </w:p>
    <w:p w:rsidR="009A3172" w:rsidRPr="009A3172" w:rsidRDefault="009A3172" w:rsidP="00A2685C">
      <w:pPr>
        <w:rPr>
          <w:lang w:val="id-ID"/>
        </w:rPr>
      </w:pPr>
    </w:p>
    <w:p w:rsidR="0012194E" w:rsidRPr="00923EA6" w:rsidRDefault="0012194E" w:rsidP="0012194E">
      <w:pPr>
        <w:tabs>
          <w:tab w:val="left" w:pos="1776"/>
        </w:tabs>
        <w:rPr>
          <w:lang w:val="id-ID"/>
        </w:rPr>
      </w:pPr>
      <w:r w:rsidRPr="00923EA6">
        <w:rPr>
          <w:lang w:val="es-ES"/>
        </w:rPr>
        <w:tab/>
      </w:r>
    </w:p>
    <w:p w:rsidR="00E04D48" w:rsidRPr="00923EA6" w:rsidRDefault="00E04D48" w:rsidP="0012194E">
      <w:pPr>
        <w:tabs>
          <w:tab w:val="left" w:pos="1776"/>
        </w:tabs>
        <w:rPr>
          <w:lang w:val="id-ID"/>
        </w:rPr>
      </w:pPr>
    </w:p>
    <w:p w:rsidR="00C2129F" w:rsidRPr="00923EA6" w:rsidRDefault="00C2129F" w:rsidP="00C2129F">
      <w:pPr>
        <w:pStyle w:val="Heading1"/>
        <w:spacing w:line="240" w:lineRule="auto"/>
        <w:rPr>
          <w:sz w:val="24"/>
          <w:szCs w:val="24"/>
          <w:lang w:val="es-ES"/>
        </w:rPr>
      </w:pPr>
      <w:bookmarkStart w:id="28" w:name="_Toc222727329"/>
      <w:r w:rsidRPr="00923EA6">
        <w:rPr>
          <w:sz w:val="24"/>
          <w:szCs w:val="24"/>
          <w:lang w:val="es-ES"/>
        </w:rPr>
        <w:t>BAB V. PELAPORAN ASESMEN LAPANGAN</w:t>
      </w:r>
      <w:bookmarkEnd w:id="28"/>
    </w:p>
    <w:p w:rsidR="00C2129F" w:rsidRPr="00923EA6" w:rsidRDefault="00C2129F" w:rsidP="00C2129F">
      <w:pPr>
        <w:rPr>
          <w:lang w:val="es-ES"/>
        </w:rPr>
      </w:pPr>
    </w:p>
    <w:p w:rsidR="00C2129F" w:rsidRPr="00923EA6" w:rsidRDefault="00E61B64" w:rsidP="00C2129F">
      <w:pPr>
        <w:pStyle w:val="BodyTextIndent3"/>
        <w:numPr>
          <w:ilvl w:val="0"/>
          <w:numId w:val="6"/>
        </w:numPr>
        <w:tabs>
          <w:tab w:val="clear" w:pos="1080"/>
        </w:tabs>
        <w:spacing w:line="240" w:lineRule="auto"/>
        <w:ind w:left="426" w:hanging="426"/>
        <w:rPr>
          <w:lang w:val="es-ES"/>
        </w:rPr>
      </w:pPr>
      <w:r w:rsidRPr="00923EA6">
        <w:rPr>
          <w:lang w:val="es-ES"/>
        </w:rPr>
        <w:t>Tim Asesor</w:t>
      </w:r>
      <w:r w:rsidR="00C2129F" w:rsidRPr="00923EA6">
        <w:rPr>
          <w:lang w:val="es-ES"/>
        </w:rPr>
        <w:t xml:space="preserve"> menyusun laporan asesmen lapangan, yang dituangkan dalam format-format berikut.</w:t>
      </w:r>
    </w:p>
    <w:p w:rsidR="00C2129F" w:rsidRPr="00923EA6" w:rsidRDefault="00C2129F" w:rsidP="00C2129F">
      <w:pPr>
        <w:pStyle w:val="BodyTextIndent3"/>
        <w:numPr>
          <w:ilvl w:val="1"/>
          <w:numId w:val="6"/>
        </w:numPr>
        <w:tabs>
          <w:tab w:val="clear" w:pos="1800"/>
        </w:tabs>
        <w:spacing w:line="240" w:lineRule="auto"/>
        <w:ind w:left="709" w:hanging="283"/>
        <w:rPr>
          <w:lang w:val="es-ES"/>
        </w:rPr>
      </w:pPr>
      <w:r w:rsidRPr="00923EA6">
        <w:rPr>
          <w:lang w:val="sv-SE"/>
        </w:rPr>
        <w:t>Format 4. Berita Acara Asesmen Lapangan Program Studi,</w:t>
      </w:r>
      <w:r w:rsidRPr="00923EA6">
        <w:rPr>
          <w:lang w:val="es-ES"/>
        </w:rPr>
        <w:t xml:space="preserve"> ditandatangani oleh semua anggota </w:t>
      </w:r>
      <w:r w:rsidR="00E61B64" w:rsidRPr="00923EA6">
        <w:t>Tim Asesor</w:t>
      </w:r>
      <w:r w:rsidRPr="00923EA6">
        <w:rPr>
          <w:lang w:val="es-ES"/>
        </w:rPr>
        <w:t xml:space="preserve"> dan pimpinan program studi.</w:t>
      </w:r>
    </w:p>
    <w:p w:rsidR="00C2129F" w:rsidRPr="00923EA6" w:rsidRDefault="00C2129F" w:rsidP="00C2129F">
      <w:pPr>
        <w:pStyle w:val="BodyTextIndent3"/>
        <w:numPr>
          <w:ilvl w:val="1"/>
          <w:numId w:val="6"/>
        </w:numPr>
        <w:tabs>
          <w:tab w:val="clear" w:pos="1800"/>
        </w:tabs>
        <w:spacing w:line="240" w:lineRule="auto"/>
        <w:ind w:left="709" w:hanging="283"/>
        <w:rPr>
          <w:lang w:val="sv-SE"/>
        </w:rPr>
      </w:pPr>
      <w:r w:rsidRPr="00923EA6">
        <w:rPr>
          <w:lang w:val="sv-SE"/>
        </w:rPr>
        <w:t xml:space="preserve">Format 5. Berita Acara Asesmen Lapangan </w:t>
      </w:r>
      <w:r w:rsidRPr="00923EA6">
        <w:rPr>
          <w:lang w:val="id-ID"/>
        </w:rPr>
        <w:t>Unit Pengelola Program Studi</w:t>
      </w:r>
      <w:r w:rsidRPr="00923EA6">
        <w:rPr>
          <w:lang w:val="sv-SE"/>
        </w:rPr>
        <w:t>,</w:t>
      </w:r>
      <w:r w:rsidRPr="00923EA6">
        <w:rPr>
          <w:lang w:val="es-ES"/>
        </w:rPr>
        <w:t xml:space="preserve"> ditandatangani oleh semua anggota </w:t>
      </w:r>
      <w:r w:rsidR="00E61B64" w:rsidRPr="00923EA6">
        <w:rPr>
          <w:lang w:val="id-ID"/>
        </w:rPr>
        <w:t>Tim Asesor</w:t>
      </w:r>
      <w:r w:rsidRPr="00923EA6">
        <w:rPr>
          <w:lang w:val="es-ES"/>
        </w:rPr>
        <w:t xml:space="preserve"> dan pimpinan </w:t>
      </w:r>
      <w:r w:rsidRPr="00923EA6">
        <w:rPr>
          <w:lang w:val="id-ID"/>
        </w:rPr>
        <w:t>unit pengelola program studi.</w:t>
      </w:r>
    </w:p>
    <w:p w:rsidR="00C2129F" w:rsidRPr="00923EA6" w:rsidRDefault="00C2129F" w:rsidP="00C2129F">
      <w:pPr>
        <w:pStyle w:val="BodyTextIndent3"/>
        <w:numPr>
          <w:ilvl w:val="1"/>
          <w:numId w:val="6"/>
        </w:numPr>
        <w:tabs>
          <w:tab w:val="clear" w:pos="1800"/>
        </w:tabs>
        <w:spacing w:line="240" w:lineRule="auto"/>
        <w:ind w:left="709" w:hanging="283"/>
        <w:rPr>
          <w:lang w:val="es-ES"/>
        </w:rPr>
      </w:pPr>
      <w:r w:rsidRPr="00923EA6">
        <w:rPr>
          <w:lang w:val="es-ES"/>
        </w:rPr>
        <w:t>Format</w:t>
      </w:r>
      <w:r w:rsidRPr="00923EA6">
        <w:rPr>
          <w:lang w:val="id-ID"/>
        </w:rPr>
        <w:t xml:space="preserve"> </w:t>
      </w:r>
      <w:r w:rsidRPr="00923EA6">
        <w:rPr>
          <w:lang w:val="es-ES"/>
        </w:rPr>
        <w:t xml:space="preserve">6. </w:t>
      </w:r>
      <w:r w:rsidR="00775B5E" w:rsidRPr="00923EA6">
        <w:rPr>
          <w:lang w:val="es-ES"/>
        </w:rPr>
        <w:t>Laporan Penilaian A</w:t>
      </w:r>
      <w:r w:rsidR="00775B5E" w:rsidRPr="00923EA6">
        <w:rPr>
          <w:lang w:val="id-ID"/>
        </w:rPr>
        <w:t>k</w:t>
      </w:r>
      <w:r w:rsidR="00775B5E" w:rsidRPr="00923EA6">
        <w:rPr>
          <w:lang w:val="es-ES"/>
        </w:rPr>
        <w:t>hir Borang Program Studi, ditandatangani oleh semua asesor.</w:t>
      </w:r>
    </w:p>
    <w:p w:rsidR="00C2129F" w:rsidRPr="00923EA6" w:rsidRDefault="00C2129F" w:rsidP="00C2129F">
      <w:pPr>
        <w:pStyle w:val="BodyTextIndent3"/>
        <w:numPr>
          <w:ilvl w:val="1"/>
          <w:numId w:val="6"/>
        </w:numPr>
        <w:tabs>
          <w:tab w:val="clear" w:pos="1800"/>
        </w:tabs>
        <w:spacing w:line="240" w:lineRule="auto"/>
        <w:ind w:left="709" w:hanging="283"/>
        <w:rPr>
          <w:lang w:val="es-ES"/>
        </w:rPr>
      </w:pPr>
      <w:r w:rsidRPr="00923EA6">
        <w:rPr>
          <w:lang w:val="es-ES"/>
        </w:rPr>
        <w:t>Format</w:t>
      </w:r>
      <w:r w:rsidR="00775B5E" w:rsidRPr="00923EA6">
        <w:rPr>
          <w:lang w:val="id-ID"/>
        </w:rPr>
        <w:t xml:space="preserve"> </w:t>
      </w:r>
      <w:r w:rsidRPr="00923EA6">
        <w:rPr>
          <w:lang w:val="es-ES"/>
        </w:rPr>
        <w:t xml:space="preserve">7. </w:t>
      </w:r>
      <w:r w:rsidR="00775B5E" w:rsidRPr="00923EA6">
        <w:rPr>
          <w:lang w:val="es-ES"/>
        </w:rPr>
        <w:t>Laporan Penilaian Akhir Evaluasi-diri Program Studi, ditandatangani oleh semua asesor</w:t>
      </w:r>
      <w:r w:rsidR="00775B5E" w:rsidRPr="00923EA6">
        <w:rPr>
          <w:lang w:val="id-ID"/>
        </w:rPr>
        <w:t>.</w:t>
      </w:r>
    </w:p>
    <w:p w:rsidR="00C2129F" w:rsidRPr="00923EA6" w:rsidRDefault="00C2129F" w:rsidP="00C2129F">
      <w:pPr>
        <w:pStyle w:val="BodyTextIndent3"/>
        <w:numPr>
          <w:ilvl w:val="1"/>
          <w:numId w:val="6"/>
        </w:numPr>
        <w:tabs>
          <w:tab w:val="clear" w:pos="1800"/>
        </w:tabs>
        <w:spacing w:line="240" w:lineRule="auto"/>
        <w:ind w:left="709" w:hanging="283"/>
        <w:rPr>
          <w:lang w:val="es-ES"/>
        </w:rPr>
      </w:pPr>
      <w:r w:rsidRPr="00923EA6">
        <w:rPr>
          <w:lang w:val="es-ES"/>
        </w:rPr>
        <w:t xml:space="preserve">Format 8. Laporan Penilaian Akhir Borang </w:t>
      </w:r>
      <w:r w:rsidRPr="00923EA6">
        <w:rPr>
          <w:lang w:val="id-ID"/>
        </w:rPr>
        <w:t>Unit Pengelola Program Studi</w:t>
      </w:r>
      <w:r w:rsidRPr="00923EA6">
        <w:rPr>
          <w:lang w:val="es-ES"/>
        </w:rPr>
        <w:t>, ditandatangani oleh semua asesor.</w:t>
      </w:r>
    </w:p>
    <w:p w:rsidR="00C2129F" w:rsidRPr="00923EA6" w:rsidRDefault="00C2129F" w:rsidP="00C2129F">
      <w:pPr>
        <w:pStyle w:val="BodyTextIndent3"/>
        <w:numPr>
          <w:ilvl w:val="1"/>
          <w:numId w:val="6"/>
        </w:numPr>
        <w:tabs>
          <w:tab w:val="clear" w:pos="1800"/>
        </w:tabs>
        <w:spacing w:line="240" w:lineRule="auto"/>
        <w:ind w:left="709" w:hanging="283"/>
        <w:rPr>
          <w:lang w:val="es-ES"/>
        </w:rPr>
      </w:pPr>
      <w:r w:rsidRPr="00923EA6">
        <w:rPr>
          <w:lang w:val="es-ES"/>
        </w:rPr>
        <w:t>Format 9. Reko</w:t>
      </w:r>
      <w:r w:rsidR="008D7C3A" w:rsidRPr="00923EA6">
        <w:rPr>
          <w:lang w:val="es-ES"/>
        </w:rPr>
        <w:t>mendasi Pembinaan Program Studi</w:t>
      </w:r>
      <w:r w:rsidRPr="00923EA6">
        <w:rPr>
          <w:lang w:val="es-ES"/>
        </w:rPr>
        <w:t>, ditandatangani oleh semua asesor.</w:t>
      </w:r>
    </w:p>
    <w:p w:rsidR="00C2129F" w:rsidRPr="00923EA6" w:rsidRDefault="00C2129F" w:rsidP="00C2129F">
      <w:pPr>
        <w:pStyle w:val="BodyTextIndent3"/>
        <w:spacing w:line="240" w:lineRule="auto"/>
        <w:ind w:left="0"/>
        <w:rPr>
          <w:lang w:val="es-ES"/>
        </w:rPr>
      </w:pPr>
    </w:p>
    <w:p w:rsidR="00C2129F" w:rsidRPr="00923EA6" w:rsidRDefault="00C2129F" w:rsidP="00C2129F">
      <w:pPr>
        <w:pStyle w:val="BodyTextIndent3"/>
        <w:spacing w:line="240" w:lineRule="auto"/>
        <w:ind w:left="450"/>
        <w:rPr>
          <w:lang w:val="es-ES"/>
        </w:rPr>
      </w:pPr>
      <w:r w:rsidRPr="00923EA6">
        <w:rPr>
          <w:lang w:val="es-ES"/>
        </w:rPr>
        <w:t xml:space="preserve">Format-format tersebut dapat dilihat dalam Buku V (Pedoman Penilaian Akreditasi Program Studi </w:t>
      </w:r>
      <w:r w:rsidR="008D7C3A" w:rsidRPr="00923EA6">
        <w:rPr>
          <w:lang w:val="id-ID"/>
        </w:rPr>
        <w:t>Kedokteran Hewan</w:t>
      </w:r>
      <w:r w:rsidRPr="00923EA6">
        <w:rPr>
          <w:lang w:val="es-ES"/>
        </w:rPr>
        <w:t>)</w:t>
      </w:r>
    </w:p>
    <w:p w:rsidR="00C2129F" w:rsidRPr="00923EA6" w:rsidRDefault="00C2129F" w:rsidP="00C2129F">
      <w:pPr>
        <w:pStyle w:val="BodyTextIndent3"/>
        <w:spacing w:line="240" w:lineRule="auto"/>
        <w:ind w:left="450"/>
        <w:rPr>
          <w:lang w:val="es-ES"/>
        </w:rPr>
      </w:pPr>
    </w:p>
    <w:p w:rsidR="00C2129F" w:rsidRPr="00923EA6" w:rsidRDefault="00E61B64" w:rsidP="00C2129F">
      <w:pPr>
        <w:pStyle w:val="BodyTextIndent3"/>
        <w:numPr>
          <w:ilvl w:val="0"/>
          <w:numId w:val="6"/>
        </w:numPr>
        <w:tabs>
          <w:tab w:val="clear" w:pos="1080"/>
        </w:tabs>
        <w:spacing w:line="240" w:lineRule="auto"/>
        <w:ind w:left="426" w:hanging="426"/>
        <w:rPr>
          <w:lang w:val="es-ES"/>
        </w:rPr>
      </w:pPr>
      <w:r w:rsidRPr="00923EA6">
        <w:rPr>
          <w:lang w:val="es-ES"/>
        </w:rPr>
        <w:t>Tim Asesor</w:t>
      </w:r>
      <w:r w:rsidR="00C2129F" w:rsidRPr="00923EA6">
        <w:rPr>
          <w:lang w:val="es-ES"/>
        </w:rPr>
        <w:t xml:space="preserve"> menyampaikan laporan tersebut kepada pimpinan BAN-PT, selambat-lambatnya satu minggu setelah asesmen lapangan selesai.</w:t>
      </w:r>
    </w:p>
    <w:p w:rsidR="00C2129F" w:rsidRPr="00923EA6" w:rsidRDefault="00C2129F" w:rsidP="00C2129F">
      <w:pPr>
        <w:rPr>
          <w:lang w:val="es-ES"/>
        </w:rPr>
      </w:pPr>
    </w:p>
    <w:p w:rsidR="00C2129F" w:rsidRPr="00923EA6" w:rsidRDefault="00C2129F" w:rsidP="00C2129F">
      <w:pPr>
        <w:rPr>
          <w:lang w:val="es-ES"/>
        </w:rPr>
      </w:pPr>
    </w:p>
    <w:p w:rsidR="00667935" w:rsidRPr="00923EA6" w:rsidRDefault="00667935">
      <w:pPr>
        <w:rPr>
          <w:lang w:val="es-ES"/>
        </w:rPr>
      </w:pPr>
    </w:p>
    <w:p w:rsidR="00667935" w:rsidRPr="00923EA6" w:rsidRDefault="00667935">
      <w:pPr>
        <w:rPr>
          <w:lang w:val="es-ES"/>
        </w:rPr>
      </w:pPr>
    </w:p>
    <w:p w:rsidR="00667935" w:rsidRPr="00923EA6" w:rsidRDefault="00667935">
      <w:pPr>
        <w:rPr>
          <w:lang w:val="es-ES"/>
        </w:rPr>
      </w:pPr>
    </w:p>
    <w:p w:rsidR="00667935" w:rsidRPr="00923EA6" w:rsidRDefault="00667935">
      <w:pPr>
        <w:rPr>
          <w:lang w:val="es-ES"/>
        </w:rPr>
      </w:pPr>
    </w:p>
    <w:p w:rsidR="00667935" w:rsidRPr="00923EA6" w:rsidRDefault="00667935">
      <w:pPr>
        <w:rPr>
          <w:lang w:val="es-ES"/>
        </w:rPr>
      </w:pPr>
    </w:p>
    <w:p w:rsidR="00667935" w:rsidRPr="00923EA6" w:rsidRDefault="00667935">
      <w:pPr>
        <w:rPr>
          <w:lang w:val="es-ES"/>
        </w:rPr>
      </w:pPr>
    </w:p>
    <w:p w:rsidR="00667935" w:rsidRPr="00923EA6" w:rsidRDefault="00667935">
      <w:pPr>
        <w:rPr>
          <w:lang w:val="es-ES"/>
        </w:rPr>
      </w:pPr>
    </w:p>
    <w:p w:rsidR="00667935" w:rsidRPr="00923EA6" w:rsidRDefault="00667935">
      <w:pPr>
        <w:rPr>
          <w:lang w:val="es-ES"/>
        </w:rPr>
      </w:pPr>
    </w:p>
    <w:p w:rsidR="00667935" w:rsidRPr="00923EA6" w:rsidRDefault="00667935">
      <w:pPr>
        <w:rPr>
          <w:lang w:val="es-ES"/>
        </w:rPr>
      </w:pPr>
    </w:p>
    <w:p w:rsidR="00C2129F" w:rsidRPr="00923EA6" w:rsidRDefault="00884891" w:rsidP="00C2129F">
      <w:pPr>
        <w:spacing w:line="240" w:lineRule="auto"/>
        <w:jc w:val="center"/>
        <w:rPr>
          <w:b/>
        </w:rPr>
      </w:pPr>
      <w:r w:rsidRPr="00923EA6">
        <w:rPr>
          <w:lang w:val="es-ES"/>
        </w:rPr>
        <w:br w:type="page"/>
      </w:r>
      <w:bookmarkStart w:id="29" w:name="_Toc222727331"/>
      <w:r w:rsidR="00C2129F" w:rsidRPr="00923EA6">
        <w:rPr>
          <w:b/>
        </w:rPr>
        <w:t>LAMPIRAN-LAMPIRAN</w:t>
      </w:r>
    </w:p>
    <w:p w:rsidR="00C2129F" w:rsidRPr="00923EA6" w:rsidRDefault="00C2129F" w:rsidP="00C2129F">
      <w:pPr>
        <w:pStyle w:val="Heading2"/>
        <w:rPr>
          <w:lang w:val="fr-FR"/>
        </w:rPr>
      </w:pPr>
    </w:p>
    <w:p w:rsidR="00C2129F" w:rsidRPr="00923EA6" w:rsidRDefault="00C2129F" w:rsidP="00C2129F">
      <w:pPr>
        <w:pStyle w:val="Heading2"/>
        <w:rPr>
          <w:lang w:val="fr-FR"/>
        </w:rPr>
      </w:pPr>
      <w:bookmarkStart w:id="30" w:name="_Toc222727330"/>
      <w:r w:rsidRPr="00923EA6">
        <w:rPr>
          <w:lang w:val="fr-FR"/>
        </w:rPr>
        <w:t>Lampiran 1. RAMBU-RAMBU WAWANCARA</w:t>
      </w:r>
      <w:bookmarkEnd w:id="30"/>
    </w:p>
    <w:p w:rsidR="00C2129F" w:rsidRPr="00923EA6" w:rsidRDefault="00C2129F" w:rsidP="00C2129F">
      <w:pPr>
        <w:rPr>
          <w:b/>
          <w:bCs/>
          <w:lang w:val="fr-FR"/>
        </w:rPr>
      </w:pPr>
    </w:p>
    <w:p w:rsidR="00C2129F" w:rsidRPr="00923EA6" w:rsidRDefault="00C2129F" w:rsidP="00C2129F">
      <w:pPr>
        <w:numPr>
          <w:ilvl w:val="0"/>
          <w:numId w:val="7"/>
        </w:numPr>
        <w:tabs>
          <w:tab w:val="clear" w:pos="720"/>
        </w:tabs>
        <w:ind w:left="426" w:hanging="426"/>
      </w:pPr>
      <w:r w:rsidRPr="00923EA6">
        <w:rPr>
          <w:b/>
          <w:bCs/>
        </w:rPr>
        <w:t>Rambu-Rambu Wawancara</w:t>
      </w:r>
    </w:p>
    <w:p w:rsidR="00C2129F" w:rsidRPr="00923EA6" w:rsidRDefault="00C2129F" w:rsidP="00C2129F">
      <w:pPr>
        <w:numPr>
          <w:ilvl w:val="1"/>
          <w:numId w:val="7"/>
        </w:numPr>
        <w:tabs>
          <w:tab w:val="clear" w:pos="1440"/>
        </w:tabs>
        <w:ind w:left="709" w:hanging="283"/>
        <w:rPr>
          <w:b/>
          <w:bCs/>
        </w:rPr>
      </w:pPr>
      <w:r w:rsidRPr="00923EA6">
        <w:rPr>
          <w:b/>
          <w:bCs/>
        </w:rPr>
        <w:t>Wawancara dengan Dosen</w:t>
      </w:r>
    </w:p>
    <w:p w:rsidR="00C2129F" w:rsidRPr="00923EA6" w:rsidRDefault="00C2129F" w:rsidP="00C2129F">
      <w:pPr>
        <w:numPr>
          <w:ilvl w:val="2"/>
          <w:numId w:val="7"/>
        </w:numPr>
        <w:tabs>
          <w:tab w:val="clear" w:pos="2340"/>
        </w:tabs>
        <w:ind w:left="993" w:hanging="284"/>
      </w:pPr>
      <w:r w:rsidRPr="00923EA6">
        <w:t>Kepemimpinan</w:t>
      </w:r>
    </w:p>
    <w:p w:rsidR="00C2129F" w:rsidRPr="00923EA6" w:rsidRDefault="00C2129F" w:rsidP="00C2129F">
      <w:pPr>
        <w:numPr>
          <w:ilvl w:val="2"/>
          <w:numId w:val="7"/>
        </w:numPr>
        <w:tabs>
          <w:tab w:val="clear" w:pos="2340"/>
        </w:tabs>
        <w:ind w:left="993" w:hanging="284"/>
      </w:pPr>
      <w:r w:rsidRPr="00923EA6">
        <w:t>Suasana kerja</w:t>
      </w:r>
    </w:p>
    <w:p w:rsidR="00C2129F" w:rsidRPr="00923EA6" w:rsidRDefault="00C2129F" w:rsidP="00C2129F">
      <w:pPr>
        <w:numPr>
          <w:ilvl w:val="2"/>
          <w:numId w:val="7"/>
        </w:numPr>
        <w:tabs>
          <w:tab w:val="clear" w:pos="2340"/>
        </w:tabs>
        <w:ind w:left="993" w:hanging="284"/>
        <w:rPr>
          <w:lang w:val="es-ES"/>
        </w:rPr>
      </w:pPr>
      <w:r w:rsidRPr="00923EA6">
        <w:rPr>
          <w:lang w:val="es-ES"/>
        </w:rPr>
        <w:t>Hubungan dengan pimpinan dan sesama anggota</w:t>
      </w:r>
    </w:p>
    <w:p w:rsidR="00C2129F" w:rsidRPr="00923EA6" w:rsidRDefault="00C2129F" w:rsidP="00C2129F">
      <w:pPr>
        <w:numPr>
          <w:ilvl w:val="2"/>
          <w:numId w:val="7"/>
        </w:numPr>
        <w:tabs>
          <w:tab w:val="clear" w:pos="2340"/>
        </w:tabs>
        <w:ind w:left="993" w:hanging="284"/>
      </w:pPr>
      <w:r w:rsidRPr="00923EA6">
        <w:t>Beban kerja</w:t>
      </w:r>
    </w:p>
    <w:p w:rsidR="00C2129F" w:rsidRPr="00923EA6" w:rsidRDefault="00C2129F" w:rsidP="00C2129F">
      <w:pPr>
        <w:numPr>
          <w:ilvl w:val="2"/>
          <w:numId w:val="7"/>
        </w:numPr>
        <w:tabs>
          <w:tab w:val="clear" w:pos="2340"/>
        </w:tabs>
        <w:ind w:left="993" w:hanging="284"/>
      </w:pPr>
      <w:r w:rsidRPr="00923EA6">
        <w:t>Sistem kesejahteraan, termasuk penggajian/honor</w:t>
      </w:r>
    </w:p>
    <w:p w:rsidR="00C2129F" w:rsidRPr="00923EA6" w:rsidRDefault="00C2129F" w:rsidP="00C2129F">
      <w:pPr>
        <w:numPr>
          <w:ilvl w:val="2"/>
          <w:numId w:val="7"/>
        </w:numPr>
        <w:tabs>
          <w:tab w:val="clear" w:pos="2340"/>
        </w:tabs>
        <w:ind w:left="993" w:hanging="284"/>
      </w:pPr>
      <w:r w:rsidRPr="00923EA6">
        <w:t>Masalah akademik lain yang relevan</w:t>
      </w:r>
    </w:p>
    <w:p w:rsidR="00C2129F" w:rsidRPr="00923EA6" w:rsidRDefault="00C2129F" w:rsidP="00C2129F">
      <w:pPr>
        <w:numPr>
          <w:ilvl w:val="2"/>
          <w:numId w:val="7"/>
        </w:numPr>
        <w:tabs>
          <w:tab w:val="clear" w:pos="2340"/>
        </w:tabs>
        <w:ind w:left="993" w:hanging="284"/>
      </w:pPr>
      <w:r w:rsidRPr="00923EA6">
        <w:t>Prasarana dan sarana akademik</w:t>
      </w:r>
    </w:p>
    <w:p w:rsidR="00C2129F" w:rsidRPr="00923EA6" w:rsidRDefault="00C2129F" w:rsidP="00C2129F">
      <w:pPr>
        <w:numPr>
          <w:ilvl w:val="2"/>
          <w:numId w:val="7"/>
        </w:numPr>
        <w:tabs>
          <w:tab w:val="clear" w:pos="2340"/>
        </w:tabs>
        <w:ind w:left="993" w:hanging="284"/>
      </w:pPr>
      <w:r w:rsidRPr="00923EA6">
        <w:t>Pelayanan administrasi terhadap dosen</w:t>
      </w:r>
    </w:p>
    <w:p w:rsidR="00C2129F" w:rsidRPr="00923EA6" w:rsidRDefault="00C2129F" w:rsidP="00C2129F">
      <w:pPr>
        <w:ind w:left="709"/>
      </w:pPr>
    </w:p>
    <w:p w:rsidR="00C2129F" w:rsidRPr="00923EA6" w:rsidRDefault="00C2129F" w:rsidP="00C2129F">
      <w:pPr>
        <w:numPr>
          <w:ilvl w:val="1"/>
          <w:numId w:val="7"/>
        </w:numPr>
        <w:tabs>
          <w:tab w:val="clear" w:pos="1440"/>
        </w:tabs>
        <w:ind w:left="709" w:hanging="283"/>
        <w:rPr>
          <w:b/>
          <w:bCs/>
          <w:lang w:val="sv-SE"/>
        </w:rPr>
      </w:pPr>
      <w:r w:rsidRPr="00923EA6">
        <w:rPr>
          <w:b/>
          <w:bCs/>
          <w:lang w:val="sv-SE"/>
        </w:rPr>
        <w:t>Wawancara dengan Pimpinan Program Studi dan Pimpinan Unit Pengelola Program Studi</w:t>
      </w:r>
    </w:p>
    <w:p w:rsidR="00C2129F" w:rsidRPr="00923EA6" w:rsidRDefault="00C2129F" w:rsidP="00C2129F">
      <w:pPr>
        <w:numPr>
          <w:ilvl w:val="2"/>
          <w:numId w:val="7"/>
        </w:numPr>
        <w:tabs>
          <w:tab w:val="clear" w:pos="2340"/>
        </w:tabs>
        <w:ind w:left="993" w:hanging="284"/>
      </w:pPr>
      <w:r w:rsidRPr="00923EA6">
        <w:t>Suasana kerja</w:t>
      </w:r>
    </w:p>
    <w:p w:rsidR="00C2129F" w:rsidRPr="00923EA6" w:rsidRDefault="00C2129F" w:rsidP="00C2129F">
      <w:pPr>
        <w:numPr>
          <w:ilvl w:val="2"/>
          <w:numId w:val="7"/>
        </w:numPr>
        <w:tabs>
          <w:tab w:val="clear" w:pos="2340"/>
        </w:tabs>
        <w:ind w:left="993" w:hanging="284"/>
      </w:pPr>
      <w:r w:rsidRPr="00923EA6">
        <w:t>Hubungan pimpinan dan bawahan</w:t>
      </w:r>
    </w:p>
    <w:p w:rsidR="00C2129F" w:rsidRPr="00923EA6" w:rsidRDefault="00C2129F" w:rsidP="00C2129F">
      <w:pPr>
        <w:numPr>
          <w:ilvl w:val="2"/>
          <w:numId w:val="7"/>
        </w:numPr>
        <w:tabs>
          <w:tab w:val="clear" w:pos="2340"/>
        </w:tabs>
        <w:ind w:left="993" w:hanging="284"/>
      </w:pPr>
      <w:r w:rsidRPr="00923EA6">
        <w:t>Hubungan antara sesama sivitas akademika</w:t>
      </w:r>
    </w:p>
    <w:p w:rsidR="00C2129F" w:rsidRPr="00923EA6" w:rsidRDefault="00C2129F" w:rsidP="00C2129F">
      <w:pPr>
        <w:numPr>
          <w:ilvl w:val="2"/>
          <w:numId w:val="7"/>
        </w:numPr>
        <w:tabs>
          <w:tab w:val="clear" w:pos="2340"/>
        </w:tabs>
        <w:ind w:left="993" w:hanging="284"/>
      </w:pPr>
      <w:r w:rsidRPr="00923EA6">
        <w:t>Beban kerja</w:t>
      </w:r>
    </w:p>
    <w:p w:rsidR="00C2129F" w:rsidRPr="00923EA6" w:rsidRDefault="00C2129F" w:rsidP="00C2129F">
      <w:pPr>
        <w:numPr>
          <w:ilvl w:val="2"/>
          <w:numId w:val="7"/>
        </w:numPr>
        <w:tabs>
          <w:tab w:val="clear" w:pos="2340"/>
        </w:tabs>
        <w:ind w:left="993" w:hanging="284"/>
      </w:pPr>
      <w:r w:rsidRPr="00923EA6">
        <w:t>Sistem kesejahteraan, termasuk penggajian/honor</w:t>
      </w:r>
    </w:p>
    <w:p w:rsidR="00C2129F" w:rsidRPr="00923EA6" w:rsidRDefault="00C2129F" w:rsidP="00C2129F">
      <w:pPr>
        <w:numPr>
          <w:ilvl w:val="2"/>
          <w:numId w:val="7"/>
        </w:numPr>
        <w:tabs>
          <w:tab w:val="clear" w:pos="2340"/>
        </w:tabs>
        <w:ind w:left="993" w:hanging="284"/>
      </w:pPr>
      <w:r w:rsidRPr="00923EA6">
        <w:t>Kelengkapan prasarana dan sarana</w:t>
      </w:r>
    </w:p>
    <w:p w:rsidR="00C2129F" w:rsidRPr="00923EA6" w:rsidRDefault="00C2129F" w:rsidP="00C2129F"/>
    <w:p w:rsidR="00C2129F" w:rsidRPr="00923EA6" w:rsidRDefault="00C2129F" w:rsidP="00C2129F">
      <w:pPr>
        <w:numPr>
          <w:ilvl w:val="1"/>
          <w:numId w:val="7"/>
        </w:numPr>
        <w:tabs>
          <w:tab w:val="clear" w:pos="1440"/>
        </w:tabs>
        <w:ind w:left="709" w:hanging="283"/>
        <w:rPr>
          <w:b/>
          <w:bCs/>
        </w:rPr>
      </w:pPr>
      <w:r w:rsidRPr="00923EA6">
        <w:rPr>
          <w:b/>
          <w:bCs/>
        </w:rPr>
        <w:t>Wawancara dengan Mahasiswa</w:t>
      </w:r>
    </w:p>
    <w:p w:rsidR="00C2129F" w:rsidRPr="00923EA6" w:rsidRDefault="00C2129F" w:rsidP="00C2129F">
      <w:pPr>
        <w:numPr>
          <w:ilvl w:val="2"/>
          <w:numId w:val="7"/>
        </w:numPr>
        <w:tabs>
          <w:tab w:val="clear" w:pos="2340"/>
        </w:tabs>
        <w:ind w:left="993" w:hanging="284"/>
      </w:pPr>
      <w:r w:rsidRPr="00923EA6">
        <w:t>Suasana belajar</w:t>
      </w:r>
    </w:p>
    <w:p w:rsidR="00C2129F" w:rsidRPr="00923EA6" w:rsidRDefault="00C2129F" w:rsidP="00C2129F">
      <w:pPr>
        <w:numPr>
          <w:ilvl w:val="2"/>
          <w:numId w:val="7"/>
        </w:numPr>
        <w:tabs>
          <w:tab w:val="clear" w:pos="2340"/>
        </w:tabs>
        <w:ind w:left="993" w:hanging="284"/>
      </w:pPr>
      <w:r w:rsidRPr="00923EA6">
        <w:t>Kelengkapan prasarana dan sarana akademik</w:t>
      </w:r>
    </w:p>
    <w:p w:rsidR="00C2129F" w:rsidRPr="00923EA6" w:rsidRDefault="00C2129F" w:rsidP="00C2129F">
      <w:pPr>
        <w:numPr>
          <w:ilvl w:val="2"/>
          <w:numId w:val="7"/>
        </w:numPr>
        <w:tabs>
          <w:tab w:val="clear" w:pos="2340"/>
        </w:tabs>
        <w:ind w:left="993" w:hanging="284"/>
      </w:pPr>
      <w:r w:rsidRPr="00923EA6">
        <w:t>Kepuasan belajar</w:t>
      </w:r>
    </w:p>
    <w:p w:rsidR="00C2129F" w:rsidRPr="00923EA6" w:rsidRDefault="00C2129F" w:rsidP="00C2129F">
      <w:pPr>
        <w:numPr>
          <w:ilvl w:val="2"/>
          <w:numId w:val="7"/>
        </w:numPr>
        <w:tabs>
          <w:tab w:val="clear" w:pos="2340"/>
        </w:tabs>
        <w:ind w:left="993" w:hanging="284"/>
      </w:pPr>
      <w:r w:rsidRPr="00923EA6">
        <w:t>Fasilitas kemahasiswaan (asrama, klinik, fasilitas olahraga, fasilitas hiburan, dll.)</w:t>
      </w:r>
    </w:p>
    <w:p w:rsidR="00C2129F" w:rsidRPr="00923EA6" w:rsidRDefault="00C2129F" w:rsidP="00C2129F">
      <w:pPr>
        <w:numPr>
          <w:ilvl w:val="2"/>
          <w:numId w:val="7"/>
        </w:numPr>
        <w:tabs>
          <w:tab w:val="clear" w:pos="2340"/>
        </w:tabs>
        <w:ind w:left="993" w:hanging="284"/>
      </w:pPr>
      <w:r w:rsidRPr="00923EA6">
        <w:t>Organisasi mahasiswa</w:t>
      </w:r>
    </w:p>
    <w:p w:rsidR="00C2129F" w:rsidRPr="00923EA6" w:rsidRDefault="00C2129F" w:rsidP="00C2129F">
      <w:pPr>
        <w:numPr>
          <w:ilvl w:val="2"/>
          <w:numId w:val="7"/>
        </w:numPr>
        <w:tabs>
          <w:tab w:val="clear" w:pos="2340"/>
        </w:tabs>
        <w:ind w:left="993" w:hanging="284"/>
      </w:pPr>
      <w:r w:rsidRPr="00923EA6">
        <w:t>Layanan bantuan (bimbingan dan konseling, beasiswa, dsb.)</w:t>
      </w:r>
    </w:p>
    <w:p w:rsidR="00C2129F" w:rsidRPr="00923EA6" w:rsidRDefault="00C2129F" w:rsidP="00C2129F">
      <w:pPr>
        <w:numPr>
          <w:ilvl w:val="2"/>
          <w:numId w:val="7"/>
        </w:numPr>
        <w:tabs>
          <w:tab w:val="clear" w:pos="2340"/>
        </w:tabs>
        <w:ind w:left="993" w:hanging="284"/>
      </w:pPr>
      <w:r w:rsidRPr="00923EA6">
        <w:t>Informasi karir dan pasar kerja</w:t>
      </w:r>
    </w:p>
    <w:p w:rsidR="00553E09" w:rsidRPr="00923EA6" w:rsidRDefault="00C2129F" w:rsidP="00553E09">
      <w:pPr>
        <w:pStyle w:val="Heading2"/>
        <w:spacing w:line="240" w:lineRule="auto"/>
        <w:rPr>
          <w:lang w:val="id-ID"/>
        </w:rPr>
      </w:pPr>
      <w:r w:rsidRPr="00923EA6">
        <w:br w:type="page"/>
      </w:r>
      <w:bookmarkEnd w:id="29"/>
      <w:r w:rsidR="00553E09" w:rsidRPr="00923EA6">
        <w:t>Lampiran 2.  JADWAL KEGIATAN ASESMEN LAPANGAN</w:t>
      </w:r>
      <w:r w:rsidR="006C483B" w:rsidRPr="00923EA6">
        <w:rPr>
          <w:lang w:val="id-ID"/>
        </w:rPr>
        <w:t xml:space="preserve"> (Tentatif)</w:t>
      </w:r>
    </w:p>
    <w:p w:rsidR="00553E09" w:rsidRPr="00923EA6" w:rsidRDefault="00553E09" w:rsidP="00553E09">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3"/>
        <w:gridCol w:w="3082"/>
        <w:gridCol w:w="2945"/>
      </w:tblGrid>
      <w:tr w:rsidR="00553E09" w:rsidRPr="00923EA6" w:rsidTr="001E4BBB">
        <w:trPr>
          <w:cantSplit/>
          <w:trHeight w:val="570"/>
          <w:tblHeader/>
        </w:trPr>
        <w:tc>
          <w:tcPr>
            <w:tcW w:w="2973" w:type="dxa"/>
            <w:tcBorders>
              <w:top w:val="thinThickSmallGap" w:sz="18" w:space="0" w:color="auto"/>
              <w:left w:val="single" w:sz="4" w:space="0" w:color="auto"/>
              <w:bottom w:val="single" w:sz="18" w:space="0" w:color="auto"/>
              <w:right w:val="single" w:sz="4" w:space="0" w:color="auto"/>
            </w:tcBorders>
            <w:shd w:val="clear" w:color="auto" w:fill="auto"/>
            <w:vAlign w:val="center"/>
          </w:tcPr>
          <w:p w:rsidR="00553E09" w:rsidRPr="00923EA6" w:rsidRDefault="00553E09" w:rsidP="001E4BBB">
            <w:pPr>
              <w:spacing w:line="240" w:lineRule="auto"/>
              <w:jc w:val="center"/>
              <w:rPr>
                <w:b/>
                <w:bCs/>
              </w:rPr>
            </w:pPr>
            <w:r w:rsidRPr="00923EA6">
              <w:rPr>
                <w:b/>
                <w:bCs/>
              </w:rPr>
              <w:t>Waktu Kegiatan</w:t>
            </w:r>
          </w:p>
        </w:tc>
        <w:tc>
          <w:tcPr>
            <w:tcW w:w="3082" w:type="dxa"/>
            <w:tcBorders>
              <w:top w:val="thinThickSmallGap" w:sz="18" w:space="0" w:color="auto"/>
              <w:left w:val="single" w:sz="4" w:space="0" w:color="auto"/>
              <w:bottom w:val="single" w:sz="18" w:space="0" w:color="auto"/>
              <w:right w:val="single" w:sz="4" w:space="0" w:color="auto"/>
            </w:tcBorders>
            <w:shd w:val="clear" w:color="auto" w:fill="auto"/>
            <w:vAlign w:val="center"/>
          </w:tcPr>
          <w:p w:rsidR="00553E09" w:rsidRPr="00923EA6" w:rsidRDefault="00553E09" w:rsidP="001E4BBB">
            <w:pPr>
              <w:spacing w:line="240" w:lineRule="auto"/>
              <w:jc w:val="center"/>
              <w:rPr>
                <w:b/>
                <w:bCs/>
              </w:rPr>
            </w:pPr>
            <w:r w:rsidRPr="00923EA6">
              <w:rPr>
                <w:b/>
                <w:bCs/>
              </w:rPr>
              <w:t>Kegiatan</w:t>
            </w:r>
          </w:p>
        </w:tc>
        <w:tc>
          <w:tcPr>
            <w:tcW w:w="2945" w:type="dxa"/>
            <w:tcBorders>
              <w:top w:val="thinThickSmallGap" w:sz="18" w:space="0" w:color="auto"/>
              <w:left w:val="single" w:sz="4" w:space="0" w:color="auto"/>
              <w:bottom w:val="single" w:sz="18" w:space="0" w:color="auto"/>
              <w:right w:val="single" w:sz="4" w:space="0" w:color="auto"/>
            </w:tcBorders>
            <w:shd w:val="clear" w:color="auto" w:fill="auto"/>
            <w:vAlign w:val="center"/>
          </w:tcPr>
          <w:p w:rsidR="00553E09" w:rsidRPr="00923EA6" w:rsidRDefault="00553E09" w:rsidP="001E4BBB">
            <w:pPr>
              <w:spacing w:line="240" w:lineRule="auto"/>
              <w:jc w:val="center"/>
              <w:rPr>
                <w:b/>
                <w:bCs/>
              </w:rPr>
            </w:pPr>
            <w:r w:rsidRPr="00923EA6">
              <w:rPr>
                <w:b/>
                <w:bCs/>
              </w:rPr>
              <w:t>Keterangan</w:t>
            </w:r>
          </w:p>
        </w:tc>
      </w:tr>
      <w:tr w:rsidR="00553E09" w:rsidRPr="00923EA6" w:rsidTr="001E4BBB">
        <w:tc>
          <w:tcPr>
            <w:tcW w:w="9000" w:type="dxa"/>
            <w:gridSpan w:val="3"/>
            <w:tcBorders>
              <w:top w:val="single" w:sz="18" w:space="0" w:color="auto"/>
              <w:left w:val="single" w:sz="4" w:space="0" w:color="auto"/>
              <w:bottom w:val="single" w:sz="4" w:space="0" w:color="auto"/>
              <w:right w:val="single" w:sz="4" w:space="0" w:color="auto"/>
            </w:tcBorders>
          </w:tcPr>
          <w:p w:rsidR="00553E09" w:rsidRPr="00923EA6" w:rsidRDefault="00553E09" w:rsidP="001E4BBB">
            <w:pPr>
              <w:spacing w:line="240" w:lineRule="auto"/>
              <w:jc w:val="center"/>
              <w:rPr>
                <w:b/>
                <w:lang w:val="nb-NO"/>
              </w:rPr>
            </w:pPr>
            <w:r w:rsidRPr="00923EA6">
              <w:rPr>
                <w:b/>
                <w:lang w:val="nb-NO"/>
              </w:rPr>
              <w:t>Hari Pertama</w:t>
            </w:r>
          </w:p>
        </w:tc>
      </w:tr>
      <w:tr w:rsidR="00553E09" w:rsidRPr="00923EA6" w:rsidTr="001E4BBB">
        <w:tc>
          <w:tcPr>
            <w:tcW w:w="2973" w:type="dxa"/>
            <w:tcBorders>
              <w:top w:val="single" w:sz="18" w:space="0" w:color="auto"/>
              <w:left w:val="single" w:sz="4" w:space="0" w:color="auto"/>
              <w:bottom w:val="single" w:sz="4" w:space="0" w:color="auto"/>
              <w:right w:val="single" w:sz="4" w:space="0" w:color="auto"/>
            </w:tcBorders>
          </w:tcPr>
          <w:p w:rsidR="00553E09" w:rsidRPr="00923EA6" w:rsidRDefault="00553E09" w:rsidP="001E4BBB">
            <w:pPr>
              <w:spacing w:line="240" w:lineRule="auto"/>
              <w:ind w:left="270"/>
              <w:jc w:val="left"/>
            </w:pPr>
          </w:p>
          <w:p w:rsidR="00553E09" w:rsidRPr="00923EA6" w:rsidRDefault="00FB675E" w:rsidP="001E4BBB">
            <w:pPr>
              <w:spacing w:line="240" w:lineRule="auto"/>
              <w:ind w:left="270"/>
              <w:jc w:val="left"/>
            </w:pPr>
            <w:r>
              <w:t>08.00 – 1</w:t>
            </w:r>
            <w:r>
              <w:rPr>
                <w:lang w:val="id-ID"/>
              </w:rPr>
              <w:t>3</w:t>
            </w:r>
            <w:r w:rsidR="00553E09" w:rsidRPr="00923EA6">
              <w:t>.00</w:t>
            </w:r>
          </w:p>
          <w:p w:rsidR="00553E09" w:rsidRPr="00923EA6" w:rsidRDefault="00553E09" w:rsidP="001E4BBB">
            <w:pPr>
              <w:spacing w:line="240" w:lineRule="auto"/>
              <w:ind w:left="270"/>
              <w:jc w:val="left"/>
            </w:pPr>
          </w:p>
        </w:tc>
        <w:tc>
          <w:tcPr>
            <w:tcW w:w="3082" w:type="dxa"/>
            <w:tcBorders>
              <w:top w:val="single" w:sz="18" w:space="0" w:color="auto"/>
              <w:left w:val="single" w:sz="4" w:space="0" w:color="auto"/>
              <w:bottom w:val="single" w:sz="4" w:space="0" w:color="auto"/>
              <w:right w:val="single" w:sz="4" w:space="0" w:color="auto"/>
            </w:tcBorders>
          </w:tcPr>
          <w:p w:rsidR="00553E09" w:rsidRPr="00923EA6" w:rsidRDefault="00553E09" w:rsidP="001E4BBB">
            <w:pPr>
              <w:spacing w:line="240" w:lineRule="auto"/>
              <w:jc w:val="left"/>
            </w:pPr>
          </w:p>
          <w:p w:rsidR="00553E09" w:rsidRPr="00923EA6" w:rsidRDefault="00553E09" w:rsidP="00A10495">
            <w:pPr>
              <w:numPr>
                <w:ilvl w:val="0"/>
                <w:numId w:val="8"/>
              </w:numPr>
              <w:tabs>
                <w:tab w:val="clear" w:pos="1080"/>
              </w:tabs>
              <w:spacing w:line="240" w:lineRule="auto"/>
              <w:ind w:left="321" w:hanging="283"/>
              <w:jc w:val="left"/>
              <w:rPr>
                <w:lang w:val="nb-NO"/>
              </w:rPr>
            </w:pPr>
            <w:r w:rsidRPr="00923EA6">
              <w:rPr>
                <w:lang w:val="id-ID"/>
              </w:rPr>
              <w:t xml:space="preserve">Pertemuan </w:t>
            </w:r>
            <w:r w:rsidR="00E61B64" w:rsidRPr="00923EA6">
              <w:rPr>
                <w:lang w:val="id-ID"/>
              </w:rPr>
              <w:t>Tim Asesor</w:t>
            </w:r>
            <w:r w:rsidRPr="00923EA6">
              <w:rPr>
                <w:lang w:val="id-ID"/>
              </w:rPr>
              <w:t xml:space="preserve"> dengan pimpinan unit pengelola program studi</w:t>
            </w:r>
            <w:r w:rsidRPr="00923EA6">
              <w:t>.</w:t>
            </w:r>
          </w:p>
          <w:p w:rsidR="00553E09" w:rsidRPr="00923EA6" w:rsidRDefault="00553E09" w:rsidP="00A10495">
            <w:pPr>
              <w:numPr>
                <w:ilvl w:val="0"/>
                <w:numId w:val="8"/>
              </w:numPr>
              <w:tabs>
                <w:tab w:val="clear" w:pos="1080"/>
              </w:tabs>
              <w:spacing w:line="240" w:lineRule="auto"/>
              <w:ind w:left="321" w:hanging="283"/>
              <w:jc w:val="left"/>
              <w:rPr>
                <w:lang w:val="nb-NO"/>
              </w:rPr>
            </w:pPr>
            <w:r w:rsidRPr="00923EA6">
              <w:rPr>
                <w:lang w:val="nb-NO"/>
              </w:rPr>
              <w:t xml:space="preserve">Pertemuan </w:t>
            </w:r>
            <w:r w:rsidR="00E61B64" w:rsidRPr="00923EA6">
              <w:rPr>
                <w:lang w:val="id-ID"/>
              </w:rPr>
              <w:t>Tim Asesor</w:t>
            </w:r>
            <w:r w:rsidRPr="00923EA6">
              <w:rPr>
                <w:lang w:val="nb-NO"/>
              </w:rPr>
              <w:t xml:space="preserve"> dengan pimpinan  </w:t>
            </w:r>
            <w:r w:rsidRPr="00923EA6">
              <w:rPr>
                <w:lang w:val="id-ID"/>
              </w:rPr>
              <w:t>p</w:t>
            </w:r>
            <w:r w:rsidRPr="00923EA6">
              <w:rPr>
                <w:lang w:val="nb-NO"/>
              </w:rPr>
              <w:t>rogram studi.</w:t>
            </w:r>
          </w:p>
          <w:p w:rsidR="00237E18" w:rsidRPr="00923EA6" w:rsidRDefault="00553E09" w:rsidP="00A10495">
            <w:pPr>
              <w:numPr>
                <w:ilvl w:val="0"/>
                <w:numId w:val="8"/>
              </w:numPr>
              <w:tabs>
                <w:tab w:val="clear" w:pos="1080"/>
              </w:tabs>
              <w:spacing w:line="240" w:lineRule="auto"/>
              <w:ind w:left="321" w:hanging="283"/>
              <w:jc w:val="left"/>
              <w:rPr>
                <w:lang w:val="nb-NO"/>
              </w:rPr>
            </w:pPr>
            <w:r w:rsidRPr="00923EA6">
              <w:rPr>
                <w:lang w:val="nb-NO"/>
              </w:rPr>
              <w:t xml:space="preserve">Presentasi dan klarifikasi oleh </w:t>
            </w:r>
            <w:r w:rsidR="007451CA" w:rsidRPr="00923EA6">
              <w:rPr>
                <w:lang w:val="id-ID"/>
              </w:rPr>
              <w:t xml:space="preserve">pimpinan unit pengelola program studi </w:t>
            </w:r>
            <w:r w:rsidR="00237E18" w:rsidRPr="00923EA6">
              <w:rPr>
                <w:lang w:val="id-ID"/>
              </w:rPr>
              <w:t>.</w:t>
            </w:r>
          </w:p>
          <w:p w:rsidR="00553E09" w:rsidRPr="00923EA6" w:rsidRDefault="00553E09" w:rsidP="00237E18">
            <w:pPr>
              <w:spacing w:line="240" w:lineRule="auto"/>
              <w:ind w:left="321"/>
              <w:jc w:val="left"/>
              <w:rPr>
                <w:lang w:val="nb-NO"/>
              </w:rPr>
            </w:pPr>
          </w:p>
        </w:tc>
        <w:tc>
          <w:tcPr>
            <w:tcW w:w="2945" w:type="dxa"/>
            <w:tcBorders>
              <w:top w:val="single" w:sz="18" w:space="0" w:color="auto"/>
              <w:left w:val="single" w:sz="4" w:space="0" w:color="auto"/>
              <w:bottom w:val="single" w:sz="4" w:space="0" w:color="auto"/>
              <w:right w:val="single" w:sz="4" w:space="0" w:color="auto"/>
            </w:tcBorders>
          </w:tcPr>
          <w:p w:rsidR="00553E09" w:rsidRPr="00923EA6" w:rsidRDefault="00553E09" w:rsidP="001E4BBB">
            <w:pPr>
              <w:spacing w:line="240" w:lineRule="auto"/>
              <w:jc w:val="left"/>
              <w:rPr>
                <w:lang w:val="nb-NO"/>
              </w:rPr>
            </w:pPr>
          </w:p>
          <w:p w:rsidR="00553E09" w:rsidRPr="00923EA6" w:rsidRDefault="00553E09" w:rsidP="00A10495">
            <w:pPr>
              <w:spacing w:line="240" w:lineRule="auto"/>
              <w:jc w:val="left"/>
              <w:rPr>
                <w:lang w:val="nb-NO"/>
              </w:rPr>
            </w:pPr>
            <w:r w:rsidRPr="00923EA6">
              <w:rPr>
                <w:lang w:val="id-ID"/>
              </w:rPr>
              <w:t>Menyampaikan maksud asesmen lapangan dan menyusun jadwal kerja bersama dalam kegiatan asesmen lapangan</w:t>
            </w:r>
            <w:r w:rsidRPr="00923EA6">
              <w:rPr>
                <w:lang w:val="nb-NO"/>
              </w:rPr>
              <w:t>.</w:t>
            </w:r>
          </w:p>
          <w:p w:rsidR="00553E09" w:rsidRPr="00923EA6" w:rsidRDefault="00553E09" w:rsidP="00A10495">
            <w:pPr>
              <w:spacing w:line="240" w:lineRule="auto"/>
              <w:jc w:val="left"/>
              <w:rPr>
                <w:lang w:val="id-ID"/>
              </w:rPr>
            </w:pPr>
          </w:p>
          <w:p w:rsidR="00553E09" w:rsidRPr="00923EA6" w:rsidRDefault="00553E09" w:rsidP="00A10495">
            <w:pPr>
              <w:spacing w:line="240" w:lineRule="auto"/>
              <w:jc w:val="left"/>
              <w:rPr>
                <w:lang w:val="nb-NO"/>
              </w:rPr>
            </w:pPr>
            <w:r w:rsidRPr="00923EA6">
              <w:rPr>
                <w:lang w:val="nb-NO"/>
              </w:rPr>
              <w:t>Mendengarkan presentasi</w:t>
            </w:r>
            <w:r w:rsidR="00237E18" w:rsidRPr="00923EA6">
              <w:rPr>
                <w:lang w:val="id-ID"/>
              </w:rPr>
              <w:t xml:space="preserve"> (singkat dan jelas)</w:t>
            </w:r>
            <w:r w:rsidRPr="00923EA6">
              <w:rPr>
                <w:lang w:val="nb-NO"/>
              </w:rPr>
              <w:t>, diskusi dan klarifikasi.</w:t>
            </w:r>
          </w:p>
        </w:tc>
      </w:tr>
      <w:tr w:rsidR="00FB675E" w:rsidRPr="00923EA6" w:rsidTr="001E4BBB">
        <w:tc>
          <w:tcPr>
            <w:tcW w:w="2973" w:type="dxa"/>
            <w:tcBorders>
              <w:top w:val="single" w:sz="18" w:space="0" w:color="auto"/>
              <w:left w:val="single" w:sz="4" w:space="0" w:color="auto"/>
              <w:bottom w:val="single" w:sz="4" w:space="0" w:color="auto"/>
              <w:right w:val="single" w:sz="4" w:space="0" w:color="auto"/>
            </w:tcBorders>
          </w:tcPr>
          <w:p w:rsidR="00FB675E" w:rsidRPr="00FB675E" w:rsidRDefault="00FB675E" w:rsidP="001E4BBB">
            <w:pPr>
              <w:spacing w:line="240" w:lineRule="auto"/>
              <w:ind w:left="270"/>
              <w:jc w:val="left"/>
              <w:rPr>
                <w:lang w:val="id-ID"/>
              </w:rPr>
            </w:pPr>
            <w:r>
              <w:rPr>
                <w:lang w:val="id-ID"/>
              </w:rPr>
              <w:t>13.00 – 14.00</w:t>
            </w:r>
          </w:p>
        </w:tc>
        <w:tc>
          <w:tcPr>
            <w:tcW w:w="3082" w:type="dxa"/>
            <w:tcBorders>
              <w:top w:val="single" w:sz="18" w:space="0" w:color="auto"/>
              <w:left w:val="single" w:sz="4" w:space="0" w:color="auto"/>
              <w:bottom w:val="single" w:sz="4" w:space="0" w:color="auto"/>
              <w:right w:val="single" w:sz="4" w:space="0" w:color="auto"/>
            </w:tcBorders>
          </w:tcPr>
          <w:p w:rsidR="00FB675E" w:rsidRPr="00923EA6" w:rsidRDefault="00FB675E" w:rsidP="0061283F">
            <w:pPr>
              <w:spacing w:line="240" w:lineRule="auto"/>
              <w:jc w:val="left"/>
            </w:pPr>
          </w:p>
          <w:p w:rsidR="00FB675E" w:rsidRPr="00A10495" w:rsidRDefault="00FB675E" w:rsidP="0061283F">
            <w:pPr>
              <w:pStyle w:val="Heading9"/>
              <w:jc w:val="left"/>
              <w:rPr>
                <w:i w:val="0"/>
              </w:rPr>
            </w:pPr>
            <w:r w:rsidRPr="00A10495">
              <w:rPr>
                <w:i w:val="0"/>
              </w:rPr>
              <w:t>Istirahat</w:t>
            </w:r>
          </w:p>
          <w:p w:rsidR="00FB675E" w:rsidRPr="00923EA6" w:rsidRDefault="00FB675E" w:rsidP="0061283F">
            <w:pPr>
              <w:spacing w:line="240" w:lineRule="auto"/>
              <w:jc w:val="left"/>
            </w:pPr>
          </w:p>
        </w:tc>
        <w:tc>
          <w:tcPr>
            <w:tcW w:w="2945" w:type="dxa"/>
            <w:tcBorders>
              <w:top w:val="single" w:sz="18" w:space="0" w:color="auto"/>
              <w:left w:val="single" w:sz="4" w:space="0" w:color="auto"/>
              <w:bottom w:val="single" w:sz="4" w:space="0" w:color="auto"/>
              <w:right w:val="single" w:sz="4" w:space="0" w:color="auto"/>
            </w:tcBorders>
          </w:tcPr>
          <w:p w:rsidR="00FB675E" w:rsidRPr="00923EA6" w:rsidRDefault="00FB675E" w:rsidP="0061283F">
            <w:pPr>
              <w:spacing w:line="240" w:lineRule="auto"/>
              <w:jc w:val="left"/>
            </w:pPr>
          </w:p>
          <w:p w:rsidR="00FB675E" w:rsidRPr="00923EA6" w:rsidRDefault="00FB675E" w:rsidP="0061283F">
            <w:pPr>
              <w:spacing w:line="240" w:lineRule="auto"/>
              <w:jc w:val="left"/>
            </w:pPr>
            <w:r w:rsidRPr="00923EA6">
              <w:t>ISHOMA</w:t>
            </w:r>
          </w:p>
        </w:tc>
      </w:tr>
      <w:tr w:rsidR="00FB675E" w:rsidRPr="00923EA6" w:rsidTr="001E4BBB">
        <w:tc>
          <w:tcPr>
            <w:tcW w:w="2973" w:type="dxa"/>
            <w:tcBorders>
              <w:top w:val="single" w:sz="4" w:space="0" w:color="auto"/>
              <w:left w:val="single" w:sz="4" w:space="0" w:color="auto"/>
              <w:bottom w:val="single" w:sz="4" w:space="0" w:color="auto"/>
              <w:right w:val="single" w:sz="4" w:space="0" w:color="auto"/>
            </w:tcBorders>
          </w:tcPr>
          <w:p w:rsidR="00FB675E" w:rsidRPr="00923EA6" w:rsidRDefault="00FB675E" w:rsidP="001E4BBB">
            <w:pPr>
              <w:spacing w:line="240" w:lineRule="auto"/>
              <w:ind w:left="270"/>
              <w:jc w:val="left"/>
              <w:rPr>
                <w:lang w:val="nb-NO"/>
              </w:rPr>
            </w:pPr>
          </w:p>
          <w:p w:rsidR="00FB675E" w:rsidRPr="00923EA6" w:rsidRDefault="00FB675E" w:rsidP="001E4BBB">
            <w:pPr>
              <w:spacing w:line="240" w:lineRule="auto"/>
              <w:ind w:left="270"/>
              <w:jc w:val="left"/>
              <w:rPr>
                <w:lang w:val="nb-NO"/>
              </w:rPr>
            </w:pPr>
            <w:r>
              <w:rPr>
                <w:lang w:val="nb-NO"/>
              </w:rPr>
              <w:t>1</w:t>
            </w:r>
            <w:r>
              <w:rPr>
                <w:lang w:val="id-ID"/>
              </w:rPr>
              <w:t>4</w:t>
            </w:r>
            <w:r w:rsidRPr="00923EA6">
              <w:rPr>
                <w:lang w:val="nb-NO"/>
              </w:rPr>
              <w:t>.00</w:t>
            </w:r>
            <w:r>
              <w:rPr>
                <w:lang w:val="nb-NO"/>
              </w:rPr>
              <w:t xml:space="preserve"> – 1</w:t>
            </w:r>
            <w:r>
              <w:rPr>
                <w:lang w:val="id-ID"/>
              </w:rPr>
              <w:t>5</w:t>
            </w:r>
            <w:r w:rsidRPr="00923EA6">
              <w:rPr>
                <w:lang w:val="nb-NO"/>
              </w:rPr>
              <w:t>.00</w:t>
            </w:r>
          </w:p>
        </w:tc>
        <w:tc>
          <w:tcPr>
            <w:tcW w:w="3082" w:type="dxa"/>
            <w:tcBorders>
              <w:top w:val="single" w:sz="4" w:space="0" w:color="auto"/>
              <w:left w:val="single" w:sz="4" w:space="0" w:color="auto"/>
              <w:bottom w:val="single" w:sz="4" w:space="0" w:color="auto"/>
              <w:right w:val="single" w:sz="4" w:space="0" w:color="auto"/>
            </w:tcBorders>
          </w:tcPr>
          <w:p w:rsidR="00FB675E" w:rsidRPr="00923EA6" w:rsidRDefault="00FB675E" w:rsidP="001E4BBB">
            <w:pPr>
              <w:spacing w:line="240" w:lineRule="auto"/>
              <w:jc w:val="left"/>
              <w:rPr>
                <w:lang w:val="nb-NO"/>
              </w:rPr>
            </w:pPr>
          </w:p>
          <w:p w:rsidR="00FB675E" w:rsidRPr="00923EA6" w:rsidRDefault="00FB675E" w:rsidP="00A10495">
            <w:pPr>
              <w:spacing w:line="240" w:lineRule="auto"/>
              <w:jc w:val="left"/>
              <w:rPr>
                <w:lang w:val="nb-NO"/>
              </w:rPr>
            </w:pPr>
            <w:r w:rsidRPr="00923EA6">
              <w:rPr>
                <w:lang w:val="nb-NO"/>
              </w:rPr>
              <w:t>Wawancara dengan perwakilan dosen yang mengajar pada program studi yang bersangkutan.</w:t>
            </w:r>
          </w:p>
          <w:p w:rsidR="00FB675E" w:rsidRPr="00923EA6" w:rsidRDefault="00FB675E" w:rsidP="001E4BBB">
            <w:pPr>
              <w:spacing w:line="240" w:lineRule="auto"/>
              <w:jc w:val="left"/>
              <w:rPr>
                <w:lang w:val="nb-NO"/>
              </w:rPr>
            </w:pPr>
          </w:p>
        </w:tc>
        <w:tc>
          <w:tcPr>
            <w:tcW w:w="2945" w:type="dxa"/>
            <w:tcBorders>
              <w:top w:val="single" w:sz="4" w:space="0" w:color="auto"/>
              <w:left w:val="single" w:sz="4" w:space="0" w:color="auto"/>
              <w:bottom w:val="single" w:sz="4" w:space="0" w:color="auto"/>
              <w:right w:val="single" w:sz="4" w:space="0" w:color="auto"/>
            </w:tcBorders>
          </w:tcPr>
          <w:p w:rsidR="00FB675E" w:rsidRPr="00923EA6" w:rsidRDefault="00FB675E" w:rsidP="001E4BBB">
            <w:pPr>
              <w:spacing w:line="240" w:lineRule="auto"/>
              <w:jc w:val="left"/>
              <w:rPr>
                <w:lang w:val="nb-NO"/>
              </w:rPr>
            </w:pPr>
          </w:p>
        </w:tc>
      </w:tr>
      <w:tr w:rsidR="00FB675E" w:rsidRPr="00923EA6" w:rsidTr="001E4BBB">
        <w:tc>
          <w:tcPr>
            <w:tcW w:w="2973" w:type="dxa"/>
            <w:tcBorders>
              <w:top w:val="single" w:sz="4" w:space="0" w:color="auto"/>
              <w:left w:val="single" w:sz="4" w:space="0" w:color="auto"/>
              <w:bottom w:val="single" w:sz="4" w:space="0" w:color="auto"/>
              <w:right w:val="single" w:sz="4" w:space="0" w:color="auto"/>
            </w:tcBorders>
          </w:tcPr>
          <w:p w:rsidR="00FB675E" w:rsidRPr="00923EA6" w:rsidRDefault="00FB675E" w:rsidP="001E4BBB">
            <w:pPr>
              <w:spacing w:line="240" w:lineRule="auto"/>
              <w:ind w:left="270"/>
              <w:jc w:val="left"/>
              <w:rPr>
                <w:lang w:val="nb-NO"/>
              </w:rPr>
            </w:pPr>
          </w:p>
          <w:p w:rsidR="00FB675E" w:rsidRPr="00923EA6" w:rsidRDefault="00FB675E" w:rsidP="001E4BBB">
            <w:pPr>
              <w:spacing w:line="240" w:lineRule="auto"/>
              <w:ind w:left="270"/>
              <w:jc w:val="left"/>
            </w:pPr>
            <w:r>
              <w:t>1</w:t>
            </w:r>
            <w:r>
              <w:rPr>
                <w:lang w:val="id-ID"/>
              </w:rPr>
              <w:t>5</w:t>
            </w:r>
            <w:r>
              <w:t>.00 – 1</w:t>
            </w:r>
            <w:r>
              <w:rPr>
                <w:lang w:val="id-ID"/>
              </w:rPr>
              <w:t>6</w:t>
            </w:r>
            <w:r w:rsidRPr="00923EA6">
              <w:t>.00</w:t>
            </w:r>
          </w:p>
        </w:tc>
        <w:tc>
          <w:tcPr>
            <w:tcW w:w="3082" w:type="dxa"/>
            <w:tcBorders>
              <w:top w:val="single" w:sz="4" w:space="0" w:color="auto"/>
              <w:left w:val="single" w:sz="4" w:space="0" w:color="auto"/>
              <w:bottom w:val="single" w:sz="4" w:space="0" w:color="auto"/>
              <w:right w:val="single" w:sz="4" w:space="0" w:color="auto"/>
            </w:tcBorders>
          </w:tcPr>
          <w:p w:rsidR="00FB675E" w:rsidRPr="00FB675E" w:rsidRDefault="00FB675E" w:rsidP="001E4BBB">
            <w:pPr>
              <w:spacing w:line="240" w:lineRule="auto"/>
              <w:jc w:val="left"/>
              <w:rPr>
                <w:lang w:val="id-ID"/>
              </w:rPr>
            </w:pPr>
            <w:r>
              <w:rPr>
                <w:lang w:val="id-ID"/>
              </w:rPr>
              <w:t>Wawancara dengan tenaga  kependidikan</w:t>
            </w:r>
          </w:p>
        </w:tc>
        <w:tc>
          <w:tcPr>
            <w:tcW w:w="2945" w:type="dxa"/>
            <w:tcBorders>
              <w:top w:val="single" w:sz="4" w:space="0" w:color="auto"/>
              <w:left w:val="single" w:sz="4" w:space="0" w:color="auto"/>
              <w:bottom w:val="single" w:sz="4" w:space="0" w:color="auto"/>
              <w:right w:val="single" w:sz="4" w:space="0" w:color="auto"/>
            </w:tcBorders>
          </w:tcPr>
          <w:p w:rsidR="00FB675E" w:rsidRPr="00923EA6" w:rsidRDefault="00FB675E" w:rsidP="001E4BBB">
            <w:pPr>
              <w:spacing w:line="240" w:lineRule="auto"/>
              <w:jc w:val="left"/>
            </w:pPr>
          </w:p>
        </w:tc>
      </w:tr>
      <w:tr w:rsidR="00FB675E" w:rsidRPr="00923EA6" w:rsidTr="004C3AD5">
        <w:tc>
          <w:tcPr>
            <w:tcW w:w="9000" w:type="dxa"/>
            <w:gridSpan w:val="3"/>
            <w:tcBorders>
              <w:top w:val="single" w:sz="4" w:space="0" w:color="auto"/>
              <w:left w:val="single" w:sz="4" w:space="0" w:color="auto"/>
              <w:bottom w:val="single" w:sz="4" w:space="0" w:color="auto"/>
              <w:right w:val="single" w:sz="4" w:space="0" w:color="auto"/>
            </w:tcBorders>
          </w:tcPr>
          <w:p w:rsidR="00FB675E" w:rsidRDefault="00FB675E" w:rsidP="00FB675E">
            <w:pPr>
              <w:spacing w:line="240" w:lineRule="auto"/>
              <w:jc w:val="center"/>
              <w:rPr>
                <w:b/>
                <w:lang w:val="id-ID"/>
              </w:rPr>
            </w:pPr>
          </w:p>
          <w:p w:rsidR="00FB675E" w:rsidRPr="00FB675E" w:rsidRDefault="00FB675E" w:rsidP="00FB675E">
            <w:pPr>
              <w:spacing w:line="240" w:lineRule="auto"/>
              <w:jc w:val="center"/>
              <w:rPr>
                <w:b/>
                <w:lang w:val="id-ID"/>
              </w:rPr>
            </w:pPr>
            <w:r w:rsidRPr="00FB675E">
              <w:rPr>
                <w:b/>
                <w:lang w:val="id-ID"/>
              </w:rPr>
              <w:t>Hari Kedua</w:t>
            </w:r>
          </w:p>
        </w:tc>
      </w:tr>
      <w:tr w:rsidR="00FB675E" w:rsidRPr="00923EA6" w:rsidTr="00E04D48">
        <w:trPr>
          <w:trHeight w:val="1124"/>
        </w:trPr>
        <w:tc>
          <w:tcPr>
            <w:tcW w:w="2973" w:type="dxa"/>
            <w:tcBorders>
              <w:top w:val="single" w:sz="4" w:space="0" w:color="auto"/>
              <w:left w:val="single" w:sz="4" w:space="0" w:color="auto"/>
              <w:bottom w:val="single" w:sz="4" w:space="0" w:color="auto"/>
              <w:right w:val="single" w:sz="4" w:space="0" w:color="auto"/>
            </w:tcBorders>
          </w:tcPr>
          <w:p w:rsidR="00FB675E" w:rsidRPr="00923EA6" w:rsidRDefault="00FB675E" w:rsidP="001E4BBB">
            <w:pPr>
              <w:spacing w:line="240" w:lineRule="auto"/>
              <w:ind w:left="270"/>
              <w:jc w:val="left"/>
            </w:pPr>
          </w:p>
          <w:p w:rsidR="00FB675E" w:rsidRPr="00923EA6" w:rsidRDefault="00FB675E" w:rsidP="00FB675E">
            <w:pPr>
              <w:spacing w:line="240" w:lineRule="auto"/>
              <w:ind w:left="270"/>
              <w:jc w:val="left"/>
            </w:pPr>
            <w:r>
              <w:rPr>
                <w:lang w:val="id-ID"/>
              </w:rPr>
              <w:t>08</w:t>
            </w:r>
            <w:r>
              <w:t xml:space="preserve">.00 – </w:t>
            </w:r>
            <w:r>
              <w:rPr>
                <w:lang w:val="id-ID"/>
              </w:rPr>
              <w:t>09</w:t>
            </w:r>
            <w:r w:rsidRPr="00923EA6">
              <w:t>.00</w:t>
            </w:r>
          </w:p>
        </w:tc>
        <w:tc>
          <w:tcPr>
            <w:tcW w:w="3082" w:type="dxa"/>
            <w:tcBorders>
              <w:top w:val="single" w:sz="4" w:space="0" w:color="auto"/>
              <w:left w:val="single" w:sz="4" w:space="0" w:color="auto"/>
              <w:bottom w:val="single" w:sz="4" w:space="0" w:color="auto"/>
              <w:right w:val="single" w:sz="4" w:space="0" w:color="auto"/>
            </w:tcBorders>
          </w:tcPr>
          <w:p w:rsidR="00FB675E" w:rsidRPr="00923EA6" w:rsidRDefault="00FB675E" w:rsidP="0061283F">
            <w:pPr>
              <w:spacing w:line="240" w:lineRule="auto"/>
              <w:jc w:val="left"/>
              <w:rPr>
                <w:lang w:val="es-ES"/>
              </w:rPr>
            </w:pPr>
          </w:p>
          <w:p w:rsidR="00FB675E" w:rsidRPr="00923EA6" w:rsidRDefault="00FB675E" w:rsidP="0061283F">
            <w:pPr>
              <w:pStyle w:val="BodyText"/>
              <w:rPr>
                <w:lang w:val="es-ES"/>
              </w:rPr>
            </w:pPr>
            <w:r w:rsidRPr="00923EA6">
              <w:t>Wawancara dengan mahasiswa yang mewakili semua mahasiswa dari setiap angkatan.</w:t>
            </w:r>
          </w:p>
        </w:tc>
        <w:tc>
          <w:tcPr>
            <w:tcW w:w="2945" w:type="dxa"/>
            <w:tcBorders>
              <w:top w:val="single" w:sz="4" w:space="0" w:color="auto"/>
              <w:left w:val="single" w:sz="4" w:space="0" w:color="auto"/>
              <w:bottom w:val="single" w:sz="4" w:space="0" w:color="auto"/>
              <w:right w:val="single" w:sz="4" w:space="0" w:color="auto"/>
            </w:tcBorders>
          </w:tcPr>
          <w:p w:rsidR="00FB675E" w:rsidRPr="00923EA6" w:rsidRDefault="00FB675E" w:rsidP="00A10495">
            <w:pPr>
              <w:spacing w:line="240" w:lineRule="auto"/>
              <w:jc w:val="left"/>
              <w:rPr>
                <w:lang w:val="it-IT"/>
              </w:rPr>
            </w:pPr>
          </w:p>
          <w:p w:rsidR="00FB675E" w:rsidRPr="00923EA6" w:rsidRDefault="00FB675E" w:rsidP="00A10495">
            <w:pPr>
              <w:spacing w:line="240" w:lineRule="auto"/>
              <w:jc w:val="left"/>
              <w:rPr>
                <w:lang w:val="id-ID"/>
              </w:rPr>
            </w:pPr>
          </w:p>
        </w:tc>
      </w:tr>
      <w:tr w:rsidR="00FB675E" w:rsidRPr="00923EA6" w:rsidTr="00E04D48">
        <w:trPr>
          <w:trHeight w:val="1124"/>
        </w:trPr>
        <w:tc>
          <w:tcPr>
            <w:tcW w:w="2973" w:type="dxa"/>
            <w:tcBorders>
              <w:top w:val="single" w:sz="4" w:space="0" w:color="auto"/>
              <w:left w:val="single" w:sz="4" w:space="0" w:color="auto"/>
              <w:bottom w:val="single" w:sz="4" w:space="0" w:color="auto"/>
              <w:right w:val="single" w:sz="4" w:space="0" w:color="auto"/>
            </w:tcBorders>
          </w:tcPr>
          <w:p w:rsidR="00FB675E" w:rsidRPr="00FB675E" w:rsidRDefault="00FB675E" w:rsidP="001E4BBB">
            <w:pPr>
              <w:spacing w:line="240" w:lineRule="auto"/>
              <w:ind w:left="270"/>
              <w:jc w:val="left"/>
              <w:rPr>
                <w:lang w:val="id-ID"/>
              </w:rPr>
            </w:pPr>
            <w:r>
              <w:rPr>
                <w:lang w:val="id-ID"/>
              </w:rPr>
              <w:t>09.00 - 10.00</w:t>
            </w:r>
          </w:p>
        </w:tc>
        <w:tc>
          <w:tcPr>
            <w:tcW w:w="3082" w:type="dxa"/>
            <w:tcBorders>
              <w:top w:val="single" w:sz="4" w:space="0" w:color="auto"/>
              <w:left w:val="single" w:sz="4" w:space="0" w:color="auto"/>
              <w:bottom w:val="single" w:sz="4" w:space="0" w:color="auto"/>
              <w:right w:val="single" w:sz="4" w:space="0" w:color="auto"/>
            </w:tcBorders>
          </w:tcPr>
          <w:p w:rsidR="00FB675E" w:rsidRPr="00FB675E" w:rsidRDefault="00FB675E" w:rsidP="0061283F">
            <w:pPr>
              <w:spacing w:line="240" w:lineRule="auto"/>
              <w:jc w:val="left"/>
              <w:rPr>
                <w:lang w:val="id-ID"/>
              </w:rPr>
            </w:pPr>
            <w:r w:rsidRPr="00923EA6">
              <w:rPr>
                <w:lang w:val="es-ES"/>
              </w:rPr>
              <w:t>Waw</w:t>
            </w:r>
            <w:r>
              <w:rPr>
                <w:lang w:val="es-ES"/>
              </w:rPr>
              <w:t>ancara dengan perwakilan alumni</w:t>
            </w:r>
            <w:r>
              <w:rPr>
                <w:lang w:val="id-ID"/>
              </w:rPr>
              <w:t xml:space="preserve"> dan stakeholders</w:t>
            </w:r>
          </w:p>
          <w:p w:rsidR="00FB675E" w:rsidRPr="00923EA6" w:rsidRDefault="00FB675E" w:rsidP="0061283F">
            <w:pPr>
              <w:spacing w:line="240" w:lineRule="auto"/>
              <w:jc w:val="left"/>
              <w:rPr>
                <w:lang w:val="es-ES"/>
              </w:rPr>
            </w:pPr>
          </w:p>
        </w:tc>
        <w:tc>
          <w:tcPr>
            <w:tcW w:w="2945" w:type="dxa"/>
            <w:tcBorders>
              <w:top w:val="single" w:sz="4" w:space="0" w:color="auto"/>
              <w:left w:val="single" w:sz="4" w:space="0" w:color="auto"/>
              <w:bottom w:val="single" w:sz="4" w:space="0" w:color="auto"/>
              <w:right w:val="single" w:sz="4" w:space="0" w:color="auto"/>
            </w:tcBorders>
          </w:tcPr>
          <w:p w:rsidR="00FB675E" w:rsidRPr="00923EA6" w:rsidRDefault="00FB675E" w:rsidP="0061283F">
            <w:pPr>
              <w:spacing w:line="240" w:lineRule="auto"/>
              <w:jc w:val="left"/>
            </w:pPr>
          </w:p>
        </w:tc>
      </w:tr>
      <w:tr w:rsidR="00FB675E" w:rsidRPr="00923EA6" w:rsidTr="00E04D48">
        <w:trPr>
          <w:trHeight w:val="1124"/>
        </w:trPr>
        <w:tc>
          <w:tcPr>
            <w:tcW w:w="2973" w:type="dxa"/>
            <w:tcBorders>
              <w:top w:val="single" w:sz="4" w:space="0" w:color="auto"/>
              <w:left w:val="single" w:sz="4" w:space="0" w:color="auto"/>
              <w:bottom w:val="single" w:sz="4" w:space="0" w:color="auto"/>
              <w:right w:val="single" w:sz="4" w:space="0" w:color="auto"/>
            </w:tcBorders>
          </w:tcPr>
          <w:p w:rsidR="00FB675E" w:rsidRDefault="00FB675E" w:rsidP="001E4BBB">
            <w:pPr>
              <w:spacing w:line="240" w:lineRule="auto"/>
              <w:ind w:left="270"/>
              <w:jc w:val="left"/>
              <w:rPr>
                <w:lang w:val="id-ID"/>
              </w:rPr>
            </w:pPr>
            <w:r>
              <w:rPr>
                <w:lang w:val="id-ID"/>
              </w:rPr>
              <w:t>10.00 – 12.00</w:t>
            </w:r>
          </w:p>
        </w:tc>
        <w:tc>
          <w:tcPr>
            <w:tcW w:w="3082" w:type="dxa"/>
            <w:tcBorders>
              <w:top w:val="single" w:sz="4" w:space="0" w:color="auto"/>
              <w:left w:val="single" w:sz="4" w:space="0" w:color="auto"/>
              <w:bottom w:val="single" w:sz="4" w:space="0" w:color="auto"/>
              <w:right w:val="single" w:sz="4" w:space="0" w:color="auto"/>
            </w:tcBorders>
          </w:tcPr>
          <w:p w:rsidR="00FB675E" w:rsidRPr="00FB675E" w:rsidRDefault="00FB675E" w:rsidP="0061283F">
            <w:pPr>
              <w:spacing w:line="240" w:lineRule="auto"/>
              <w:jc w:val="left"/>
              <w:rPr>
                <w:lang w:val="id-ID"/>
              </w:rPr>
            </w:pPr>
            <w:r>
              <w:rPr>
                <w:lang w:val="id-ID"/>
              </w:rPr>
              <w:t>Meninjau sarana dan prasarana serta proses pembelajaran</w:t>
            </w:r>
          </w:p>
        </w:tc>
        <w:tc>
          <w:tcPr>
            <w:tcW w:w="2945" w:type="dxa"/>
            <w:tcBorders>
              <w:top w:val="single" w:sz="4" w:space="0" w:color="auto"/>
              <w:left w:val="single" w:sz="4" w:space="0" w:color="auto"/>
              <w:bottom w:val="single" w:sz="4" w:space="0" w:color="auto"/>
              <w:right w:val="single" w:sz="4" w:space="0" w:color="auto"/>
            </w:tcBorders>
          </w:tcPr>
          <w:p w:rsidR="00FB675E" w:rsidRPr="00923EA6" w:rsidRDefault="00FB675E" w:rsidP="0061283F">
            <w:pPr>
              <w:spacing w:line="240" w:lineRule="auto"/>
              <w:jc w:val="left"/>
            </w:pPr>
            <w:r w:rsidRPr="00923EA6">
              <w:rPr>
                <w:lang w:val="it-IT"/>
              </w:rPr>
              <w:t>Wawancara di tempat bila diperlukan.</w:t>
            </w:r>
          </w:p>
        </w:tc>
      </w:tr>
      <w:tr w:rsidR="00FB675E" w:rsidRPr="00923EA6" w:rsidTr="001E4BBB">
        <w:tc>
          <w:tcPr>
            <w:tcW w:w="2973" w:type="dxa"/>
            <w:tcBorders>
              <w:top w:val="single" w:sz="4" w:space="0" w:color="auto"/>
              <w:left w:val="single" w:sz="4" w:space="0" w:color="auto"/>
              <w:bottom w:val="single" w:sz="4" w:space="0" w:color="auto"/>
              <w:right w:val="single" w:sz="4" w:space="0" w:color="auto"/>
            </w:tcBorders>
          </w:tcPr>
          <w:p w:rsidR="00FB675E" w:rsidRPr="00923EA6" w:rsidRDefault="00FB675E" w:rsidP="001E4BBB">
            <w:pPr>
              <w:spacing w:line="240" w:lineRule="auto"/>
              <w:ind w:left="270"/>
              <w:jc w:val="left"/>
              <w:rPr>
                <w:lang w:val="nb-NO"/>
              </w:rPr>
            </w:pPr>
          </w:p>
          <w:p w:rsidR="00FB675E" w:rsidRPr="00923EA6" w:rsidRDefault="00FB675E" w:rsidP="00FB675E">
            <w:pPr>
              <w:spacing w:line="240" w:lineRule="auto"/>
              <w:ind w:left="270"/>
              <w:jc w:val="left"/>
            </w:pPr>
            <w:r w:rsidRPr="00923EA6">
              <w:t>1</w:t>
            </w:r>
            <w:r>
              <w:rPr>
                <w:lang w:val="id-ID"/>
              </w:rPr>
              <w:t>2.00</w:t>
            </w:r>
            <w:r>
              <w:t xml:space="preserve"> – 1</w:t>
            </w:r>
            <w:r>
              <w:rPr>
                <w:lang w:val="id-ID"/>
              </w:rPr>
              <w:t>3</w:t>
            </w:r>
            <w:r w:rsidRPr="00923EA6">
              <w:t>.00</w:t>
            </w:r>
          </w:p>
        </w:tc>
        <w:tc>
          <w:tcPr>
            <w:tcW w:w="3082" w:type="dxa"/>
            <w:tcBorders>
              <w:top w:val="single" w:sz="4" w:space="0" w:color="auto"/>
              <w:left w:val="single" w:sz="4" w:space="0" w:color="auto"/>
              <w:bottom w:val="single" w:sz="4" w:space="0" w:color="auto"/>
              <w:right w:val="single" w:sz="4" w:space="0" w:color="auto"/>
            </w:tcBorders>
          </w:tcPr>
          <w:p w:rsidR="00FB675E" w:rsidRPr="00FB675E" w:rsidRDefault="00FB675E" w:rsidP="00FB675E">
            <w:pPr>
              <w:pStyle w:val="BodyText"/>
              <w:rPr>
                <w:lang w:val="id-ID"/>
              </w:rPr>
            </w:pPr>
            <w:r>
              <w:rPr>
                <w:lang w:val="id-ID"/>
              </w:rPr>
              <w:t xml:space="preserve">Istrirahat </w:t>
            </w:r>
          </w:p>
        </w:tc>
        <w:tc>
          <w:tcPr>
            <w:tcW w:w="2945" w:type="dxa"/>
            <w:tcBorders>
              <w:top w:val="single" w:sz="4" w:space="0" w:color="auto"/>
              <w:left w:val="single" w:sz="4" w:space="0" w:color="auto"/>
              <w:bottom w:val="single" w:sz="4" w:space="0" w:color="auto"/>
              <w:right w:val="single" w:sz="4" w:space="0" w:color="auto"/>
            </w:tcBorders>
          </w:tcPr>
          <w:p w:rsidR="00FB675E" w:rsidRPr="00923EA6" w:rsidRDefault="00FB675E" w:rsidP="00A10495">
            <w:pPr>
              <w:spacing w:line="240" w:lineRule="auto"/>
              <w:jc w:val="left"/>
              <w:rPr>
                <w:lang w:val="it-IT"/>
              </w:rPr>
            </w:pPr>
          </w:p>
          <w:p w:rsidR="00FB675E" w:rsidRPr="00FB675E" w:rsidRDefault="00FB675E" w:rsidP="00A10495">
            <w:pPr>
              <w:spacing w:line="240" w:lineRule="auto"/>
              <w:jc w:val="left"/>
              <w:rPr>
                <w:lang w:val="id-ID"/>
              </w:rPr>
            </w:pPr>
            <w:r>
              <w:rPr>
                <w:lang w:val="id-ID"/>
              </w:rPr>
              <w:t>ISHOMA</w:t>
            </w:r>
          </w:p>
        </w:tc>
      </w:tr>
      <w:tr w:rsidR="00FB675E" w:rsidRPr="00923EA6" w:rsidTr="001E4BBB">
        <w:tc>
          <w:tcPr>
            <w:tcW w:w="2973" w:type="dxa"/>
            <w:tcBorders>
              <w:top w:val="single" w:sz="4" w:space="0" w:color="auto"/>
              <w:left w:val="single" w:sz="4" w:space="0" w:color="auto"/>
              <w:bottom w:val="single" w:sz="4" w:space="0" w:color="auto"/>
              <w:right w:val="single" w:sz="4" w:space="0" w:color="auto"/>
            </w:tcBorders>
          </w:tcPr>
          <w:p w:rsidR="00FB675E" w:rsidRPr="00FB675E" w:rsidRDefault="00FB675E" w:rsidP="001E4BBB">
            <w:pPr>
              <w:spacing w:line="240" w:lineRule="auto"/>
              <w:ind w:left="270"/>
              <w:jc w:val="left"/>
              <w:rPr>
                <w:lang w:val="id-ID"/>
              </w:rPr>
            </w:pPr>
            <w:r>
              <w:rPr>
                <w:lang w:val="id-ID"/>
              </w:rPr>
              <w:t>13.00- 16.00</w:t>
            </w:r>
          </w:p>
        </w:tc>
        <w:tc>
          <w:tcPr>
            <w:tcW w:w="3082" w:type="dxa"/>
            <w:tcBorders>
              <w:top w:val="single" w:sz="4" w:space="0" w:color="auto"/>
              <w:left w:val="single" w:sz="4" w:space="0" w:color="auto"/>
              <w:bottom w:val="single" w:sz="4" w:space="0" w:color="auto"/>
              <w:right w:val="single" w:sz="4" w:space="0" w:color="auto"/>
            </w:tcBorders>
          </w:tcPr>
          <w:p w:rsidR="00FB675E" w:rsidRPr="00923EA6" w:rsidRDefault="00FB675E" w:rsidP="00FB675E">
            <w:pPr>
              <w:pStyle w:val="BodyText"/>
              <w:rPr>
                <w:lang w:val="es-ES"/>
              </w:rPr>
            </w:pPr>
            <w:r>
              <w:rPr>
                <w:lang w:val="id-ID"/>
              </w:rPr>
              <w:t>Meninjau sarana dan prasarana serta proses pembelajaran</w:t>
            </w:r>
          </w:p>
        </w:tc>
        <w:tc>
          <w:tcPr>
            <w:tcW w:w="2945" w:type="dxa"/>
            <w:tcBorders>
              <w:top w:val="single" w:sz="4" w:space="0" w:color="auto"/>
              <w:left w:val="single" w:sz="4" w:space="0" w:color="auto"/>
              <w:bottom w:val="single" w:sz="4" w:space="0" w:color="auto"/>
              <w:right w:val="single" w:sz="4" w:space="0" w:color="auto"/>
            </w:tcBorders>
          </w:tcPr>
          <w:p w:rsidR="00FB675E" w:rsidRPr="00923EA6" w:rsidRDefault="00FB675E" w:rsidP="00A10495">
            <w:pPr>
              <w:spacing w:line="240" w:lineRule="auto"/>
              <w:jc w:val="left"/>
              <w:rPr>
                <w:lang w:val="it-IT"/>
              </w:rPr>
            </w:pPr>
          </w:p>
        </w:tc>
      </w:tr>
      <w:tr w:rsidR="00FB675E" w:rsidRPr="00923EA6" w:rsidTr="001E4BBB">
        <w:tc>
          <w:tcPr>
            <w:tcW w:w="9000" w:type="dxa"/>
            <w:gridSpan w:val="3"/>
            <w:tcBorders>
              <w:top w:val="single" w:sz="4" w:space="0" w:color="auto"/>
              <w:left w:val="single" w:sz="4" w:space="0" w:color="auto"/>
              <w:bottom w:val="single" w:sz="4" w:space="0" w:color="auto"/>
              <w:right w:val="single" w:sz="4" w:space="0" w:color="auto"/>
            </w:tcBorders>
          </w:tcPr>
          <w:p w:rsidR="00FB675E" w:rsidRPr="00923EA6" w:rsidRDefault="00FB675E" w:rsidP="001E4BBB">
            <w:pPr>
              <w:spacing w:line="240" w:lineRule="auto"/>
              <w:jc w:val="center"/>
              <w:rPr>
                <w:b/>
                <w:lang w:val="id-ID"/>
              </w:rPr>
            </w:pPr>
          </w:p>
          <w:p w:rsidR="00FB675E" w:rsidRPr="00FB675E" w:rsidRDefault="00FB675E" w:rsidP="001E4BBB">
            <w:pPr>
              <w:spacing w:line="240" w:lineRule="auto"/>
              <w:jc w:val="center"/>
              <w:rPr>
                <w:b/>
                <w:lang w:val="id-ID"/>
              </w:rPr>
            </w:pPr>
            <w:r>
              <w:rPr>
                <w:b/>
                <w:lang w:val="it-IT"/>
              </w:rPr>
              <w:t>Hari K</w:t>
            </w:r>
            <w:r>
              <w:rPr>
                <w:b/>
                <w:lang w:val="id-ID"/>
              </w:rPr>
              <w:t>etiga</w:t>
            </w:r>
          </w:p>
        </w:tc>
      </w:tr>
      <w:tr w:rsidR="00FB675E" w:rsidRPr="00923EA6" w:rsidTr="001E4BBB">
        <w:tc>
          <w:tcPr>
            <w:tcW w:w="2973" w:type="dxa"/>
            <w:tcBorders>
              <w:top w:val="single" w:sz="4" w:space="0" w:color="auto"/>
              <w:left w:val="single" w:sz="4" w:space="0" w:color="auto"/>
              <w:bottom w:val="single" w:sz="4" w:space="0" w:color="auto"/>
              <w:right w:val="single" w:sz="4" w:space="0" w:color="auto"/>
            </w:tcBorders>
          </w:tcPr>
          <w:p w:rsidR="00FB675E" w:rsidRPr="00923EA6" w:rsidRDefault="00FB675E" w:rsidP="001E4BBB">
            <w:pPr>
              <w:spacing w:line="240" w:lineRule="auto"/>
              <w:ind w:left="270"/>
              <w:jc w:val="left"/>
            </w:pPr>
            <w:r w:rsidRPr="00923EA6">
              <w:t>08.00 – 12.00</w:t>
            </w:r>
          </w:p>
        </w:tc>
        <w:tc>
          <w:tcPr>
            <w:tcW w:w="3082" w:type="dxa"/>
            <w:tcBorders>
              <w:top w:val="single" w:sz="4" w:space="0" w:color="auto"/>
              <w:left w:val="single" w:sz="4" w:space="0" w:color="auto"/>
              <w:bottom w:val="single" w:sz="4" w:space="0" w:color="auto"/>
              <w:right w:val="single" w:sz="4" w:space="0" w:color="auto"/>
            </w:tcBorders>
          </w:tcPr>
          <w:p w:rsidR="00FB675E" w:rsidRPr="00923EA6" w:rsidRDefault="00FB675E" w:rsidP="00A10495">
            <w:pPr>
              <w:spacing w:line="240" w:lineRule="auto"/>
              <w:jc w:val="left"/>
              <w:rPr>
                <w:lang w:val="nb-NO"/>
              </w:rPr>
            </w:pPr>
            <w:r w:rsidRPr="00923EA6">
              <w:rPr>
                <w:lang w:val="nb-NO"/>
              </w:rPr>
              <w:t>Presentasi</w:t>
            </w:r>
            <w:r w:rsidRPr="00923EA6">
              <w:rPr>
                <w:lang w:val="id-ID"/>
              </w:rPr>
              <w:t>,</w:t>
            </w:r>
            <w:r w:rsidRPr="00923EA6">
              <w:rPr>
                <w:lang w:val="nb-NO"/>
              </w:rPr>
              <w:t xml:space="preserve"> klarifikasi </w:t>
            </w:r>
            <w:r w:rsidRPr="00923EA6">
              <w:rPr>
                <w:lang w:val="id-ID"/>
              </w:rPr>
              <w:t xml:space="preserve">dan diskusi dengan </w:t>
            </w:r>
            <w:r w:rsidRPr="00923EA6">
              <w:rPr>
                <w:lang w:val="nb-NO"/>
              </w:rPr>
              <w:t xml:space="preserve"> </w:t>
            </w:r>
            <w:r w:rsidRPr="00923EA6">
              <w:rPr>
                <w:lang w:val="id-ID"/>
              </w:rPr>
              <w:t xml:space="preserve">pimpinan </w:t>
            </w:r>
            <w:r w:rsidRPr="00923EA6">
              <w:rPr>
                <w:lang w:val="nb-NO"/>
              </w:rPr>
              <w:t xml:space="preserve"> </w:t>
            </w:r>
            <w:r w:rsidRPr="00923EA6">
              <w:rPr>
                <w:lang w:val="id-ID"/>
              </w:rPr>
              <w:t>p</w:t>
            </w:r>
            <w:r w:rsidRPr="00923EA6">
              <w:rPr>
                <w:lang w:val="nb-NO"/>
              </w:rPr>
              <w:t xml:space="preserve">rogram studi </w:t>
            </w:r>
            <w:r w:rsidRPr="00923EA6">
              <w:rPr>
                <w:lang w:val="id-ID"/>
              </w:rPr>
              <w:t xml:space="preserve">dan </w:t>
            </w:r>
            <w:r w:rsidRPr="00923EA6">
              <w:rPr>
                <w:lang w:val="nb-NO"/>
              </w:rPr>
              <w:t xml:space="preserve"> tim penyusun Borang Program Studi.</w:t>
            </w:r>
          </w:p>
          <w:p w:rsidR="00FB675E" w:rsidRPr="00923EA6" w:rsidRDefault="00FB675E" w:rsidP="00A10495">
            <w:pPr>
              <w:spacing w:line="240" w:lineRule="auto"/>
              <w:jc w:val="left"/>
              <w:rPr>
                <w:lang w:val="nb-NO"/>
              </w:rPr>
            </w:pPr>
          </w:p>
        </w:tc>
        <w:tc>
          <w:tcPr>
            <w:tcW w:w="2945" w:type="dxa"/>
            <w:tcBorders>
              <w:top w:val="single" w:sz="4" w:space="0" w:color="auto"/>
              <w:left w:val="single" w:sz="4" w:space="0" w:color="auto"/>
              <w:bottom w:val="single" w:sz="4" w:space="0" w:color="auto"/>
              <w:right w:val="single" w:sz="4" w:space="0" w:color="auto"/>
            </w:tcBorders>
          </w:tcPr>
          <w:p w:rsidR="00FB675E" w:rsidRPr="00A10495" w:rsidRDefault="00FB675E" w:rsidP="00A10495">
            <w:pPr>
              <w:spacing w:line="240" w:lineRule="auto"/>
              <w:jc w:val="left"/>
            </w:pPr>
            <w:r w:rsidRPr="00923EA6">
              <w:rPr>
                <w:lang w:val="id-ID"/>
              </w:rPr>
              <w:t>Presentasi singkat dan jelas, klarifikasi serta diskusi</w:t>
            </w:r>
            <w:r>
              <w:t>.</w:t>
            </w:r>
          </w:p>
        </w:tc>
      </w:tr>
      <w:tr w:rsidR="00FB675E" w:rsidRPr="00923EA6" w:rsidTr="001E4BBB">
        <w:tc>
          <w:tcPr>
            <w:tcW w:w="2973" w:type="dxa"/>
            <w:tcBorders>
              <w:top w:val="single" w:sz="4" w:space="0" w:color="auto"/>
              <w:left w:val="single" w:sz="4" w:space="0" w:color="auto"/>
              <w:bottom w:val="single" w:sz="4" w:space="0" w:color="auto"/>
              <w:right w:val="single" w:sz="4" w:space="0" w:color="auto"/>
            </w:tcBorders>
          </w:tcPr>
          <w:p w:rsidR="00FB675E" w:rsidRPr="00923EA6" w:rsidRDefault="00FB675E" w:rsidP="001E4BBB">
            <w:pPr>
              <w:spacing w:line="240" w:lineRule="auto"/>
              <w:ind w:left="270"/>
              <w:jc w:val="left"/>
              <w:rPr>
                <w:lang w:val="nb-NO"/>
              </w:rPr>
            </w:pPr>
          </w:p>
          <w:p w:rsidR="00FB675E" w:rsidRPr="00923EA6" w:rsidRDefault="00FB675E" w:rsidP="001E4BBB">
            <w:pPr>
              <w:spacing w:line="240" w:lineRule="auto"/>
              <w:ind w:left="270"/>
              <w:jc w:val="left"/>
            </w:pPr>
            <w:r w:rsidRPr="00923EA6">
              <w:t>12.00 – 13.00</w:t>
            </w:r>
          </w:p>
          <w:p w:rsidR="00FB675E" w:rsidRPr="00923EA6" w:rsidRDefault="00FB675E" w:rsidP="001E4BBB">
            <w:pPr>
              <w:spacing w:line="240" w:lineRule="auto"/>
              <w:ind w:left="270"/>
              <w:jc w:val="left"/>
            </w:pPr>
          </w:p>
        </w:tc>
        <w:tc>
          <w:tcPr>
            <w:tcW w:w="3082" w:type="dxa"/>
            <w:tcBorders>
              <w:top w:val="single" w:sz="4" w:space="0" w:color="auto"/>
              <w:left w:val="single" w:sz="4" w:space="0" w:color="auto"/>
              <w:bottom w:val="single" w:sz="4" w:space="0" w:color="auto"/>
              <w:right w:val="single" w:sz="4" w:space="0" w:color="auto"/>
            </w:tcBorders>
          </w:tcPr>
          <w:p w:rsidR="00FB675E" w:rsidRPr="00923EA6" w:rsidRDefault="00FB675E" w:rsidP="001E4BBB">
            <w:pPr>
              <w:spacing w:line="240" w:lineRule="auto"/>
              <w:jc w:val="left"/>
            </w:pPr>
          </w:p>
          <w:p w:rsidR="00FB675E" w:rsidRPr="00A10495" w:rsidRDefault="00FB675E" w:rsidP="001E4BBB">
            <w:pPr>
              <w:pStyle w:val="Heading9"/>
              <w:jc w:val="left"/>
              <w:rPr>
                <w:i w:val="0"/>
              </w:rPr>
            </w:pPr>
            <w:r w:rsidRPr="00A10495">
              <w:rPr>
                <w:i w:val="0"/>
              </w:rPr>
              <w:t>Istirahat</w:t>
            </w:r>
          </w:p>
        </w:tc>
        <w:tc>
          <w:tcPr>
            <w:tcW w:w="2945" w:type="dxa"/>
            <w:tcBorders>
              <w:top w:val="single" w:sz="4" w:space="0" w:color="auto"/>
              <w:left w:val="single" w:sz="4" w:space="0" w:color="auto"/>
              <w:bottom w:val="single" w:sz="4" w:space="0" w:color="auto"/>
              <w:right w:val="single" w:sz="4" w:space="0" w:color="auto"/>
            </w:tcBorders>
          </w:tcPr>
          <w:p w:rsidR="00FB675E" w:rsidRPr="00923EA6" w:rsidRDefault="00FB675E" w:rsidP="001E4BBB">
            <w:pPr>
              <w:spacing w:line="240" w:lineRule="auto"/>
              <w:jc w:val="left"/>
            </w:pPr>
          </w:p>
          <w:p w:rsidR="00FB675E" w:rsidRPr="00923EA6" w:rsidRDefault="00FB675E" w:rsidP="001E4BBB">
            <w:pPr>
              <w:spacing w:line="240" w:lineRule="auto"/>
              <w:jc w:val="left"/>
            </w:pPr>
            <w:r w:rsidRPr="00923EA6">
              <w:t>ISHOMA</w:t>
            </w:r>
          </w:p>
        </w:tc>
      </w:tr>
      <w:tr w:rsidR="00FB675E" w:rsidRPr="00923EA6" w:rsidTr="001E4BBB">
        <w:tc>
          <w:tcPr>
            <w:tcW w:w="2973" w:type="dxa"/>
            <w:tcBorders>
              <w:top w:val="single" w:sz="4" w:space="0" w:color="auto"/>
              <w:left w:val="single" w:sz="4" w:space="0" w:color="auto"/>
              <w:bottom w:val="single" w:sz="4" w:space="0" w:color="auto"/>
              <w:right w:val="single" w:sz="4" w:space="0" w:color="auto"/>
            </w:tcBorders>
          </w:tcPr>
          <w:p w:rsidR="00FB675E" w:rsidRPr="00923EA6" w:rsidRDefault="00FB675E" w:rsidP="001E4BBB">
            <w:pPr>
              <w:spacing w:line="240" w:lineRule="auto"/>
              <w:ind w:left="270"/>
              <w:jc w:val="left"/>
            </w:pPr>
          </w:p>
          <w:p w:rsidR="00FB675E" w:rsidRPr="00923EA6" w:rsidRDefault="00FB675E" w:rsidP="001E4BBB">
            <w:pPr>
              <w:spacing w:line="240" w:lineRule="auto"/>
              <w:ind w:left="270"/>
              <w:jc w:val="left"/>
            </w:pPr>
            <w:r w:rsidRPr="00923EA6">
              <w:t>13.00 – 16.00</w:t>
            </w:r>
          </w:p>
          <w:p w:rsidR="00FB675E" w:rsidRPr="00923EA6" w:rsidRDefault="00FB675E" w:rsidP="001E4BBB">
            <w:pPr>
              <w:spacing w:line="240" w:lineRule="auto"/>
              <w:ind w:left="270"/>
              <w:jc w:val="left"/>
            </w:pPr>
          </w:p>
        </w:tc>
        <w:tc>
          <w:tcPr>
            <w:tcW w:w="3082" w:type="dxa"/>
            <w:tcBorders>
              <w:top w:val="single" w:sz="4" w:space="0" w:color="auto"/>
              <w:left w:val="single" w:sz="4" w:space="0" w:color="auto"/>
              <w:bottom w:val="single" w:sz="4" w:space="0" w:color="auto"/>
              <w:right w:val="single" w:sz="4" w:space="0" w:color="auto"/>
            </w:tcBorders>
          </w:tcPr>
          <w:p w:rsidR="00FB675E" w:rsidRPr="00923EA6" w:rsidRDefault="00FB675E" w:rsidP="00A10495">
            <w:pPr>
              <w:spacing w:line="240" w:lineRule="auto"/>
              <w:jc w:val="left"/>
              <w:rPr>
                <w:lang w:val="es-ES"/>
              </w:rPr>
            </w:pPr>
            <w:r w:rsidRPr="00923EA6">
              <w:rPr>
                <w:lang w:val="es-ES"/>
              </w:rPr>
              <w:t>Penyusunan berita acara dilanjutkan dengan penandatanganan berita acara.</w:t>
            </w:r>
          </w:p>
        </w:tc>
        <w:tc>
          <w:tcPr>
            <w:tcW w:w="2945" w:type="dxa"/>
            <w:tcBorders>
              <w:top w:val="single" w:sz="4" w:space="0" w:color="auto"/>
              <w:left w:val="single" w:sz="4" w:space="0" w:color="auto"/>
              <w:bottom w:val="single" w:sz="4" w:space="0" w:color="auto"/>
              <w:right w:val="single" w:sz="4" w:space="0" w:color="auto"/>
            </w:tcBorders>
          </w:tcPr>
          <w:p w:rsidR="00FB675E" w:rsidRPr="00923EA6" w:rsidRDefault="00FB675E" w:rsidP="001E4BBB">
            <w:pPr>
              <w:spacing w:line="240" w:lineRule="auto"/>
              <w:jc w:val="left"/>
            </w:pPr>
          </w:p>
        </w:tc>
      </w:tr>
      <w:tr w:rsidR="00FB675E" w:rsidRPr="00923EA6" w:rsidTr="001E4BBB">
        <w:tc>
          <w:tcPr>
            <w:tcW w:w="2973" w:type="dxa"/>
            <w:tcBorders>
              <w:top w:val="single" w:sz="4" w:space="0" w:color="auto"/>
              <w:left w:val="single" w:sz="4" w:space="0" w:color="auto"/>
              <w:bottom w:val="thickThinSmallGap" w:sz="18" w:space="0" w:color="000000"/>
              <w:right w:val="single" w:sz="4" w:space="0" w:color="auto"/>
            </w:tcBorders>
          </w:tcPr>
          <w:p w:rsidR="00FB675E" w:rsidRPr="00923EA6" w:rsidRDefault="00FB675E" w:rsidP="001E4BBB">
            <w:pPr>
              <w:spacing w:line="240" w:lineRule="auto"/>
              <w:ind w:left="270"/>
              <w:jc w:val="left"/>
              <w:rPr>
                <w:lang w:val="es-ES"/>
              </w:rPr>
            </w:pPr>
          </w:p>
          <w:p w:rsidR="00FB675E" w:rsidRPr="00923EA6" w:rsidRDefault="00FB675E" w:rsidP="001E4BBB">
            <w:pPr>
              <w:spacing w:line="240" w:lineRule="auto"/>
              <w:ind w:left="270"/>
              <w:jc w:val="left"/>
            </w:pPr>
            <w:r w:rsidRPr="00923EA6">
              <w:t>16.00 – 17.00</w:t>
            </w:r>
          </w:p>
          <w:p w:rsidR="00FB675E" w:rsidRPr="00923EA6" w:rsidRDefault="00FB675E" w:rsidP="001E4BBB">
            <w:pPr>
              <w:spacing w:line="240" w:lineRule="auto"/>
              <w:ind w:left="270"/>
              <w:jc w:val="left"/>
            </w:pPr>
          </w:p>
        </w:tc>
        <w:tc>
          <w:tcPr>
            <w:tcW w:w="3082" w:type="dxa"/>
            <w:tcBorders>
              <w:top w:val="single" w:sz="4" w:space="0" w:color="auto"/>
              <w:left w:val="single" w:sz="4" w:space="0" w:color="auto"/>
              <w:bottom w:val="thickThinSmallGap" w:sz="18" w:space="0" w:color="000000"/>
              <w:right w:val="single" w:sz="4" w:space="0" w:color="auto"/>
            </w:tcBorders>
          </w:tcPr>
          <w:p w:rsidR="00FB675E" w:rsidRPr="00923EA6" w:rsidRDefault="00FB675E" w:rsidP="00A10495">
            <w:pPr>
              <w:pStyle w:val="BodyText"/>
              <w:rPr>
                <w:lang w:val="nb-NO"/>
              </w:rPr>
            </w:pPr>
          </w:p>
          <w:p w:rsidR="00FB675E" w:rsidRPr="00923EA6" w:rsidRDefault="00FB675E" w:rsidP="00A10495">
            <w:pPr>
              <w:pStyle w:val="BodyText"/>
              <w:rPr>
                <w:lang w:val="nb-NO"/>
              </w:rPr>
            </w:pPr>
            <w:r w:rsidRPr="00923EA6">
              <w:rPr>
                <w:lang w:val="nb-NO"/>
              </w:rPr>
              <w:t>Penyampaian saran/ umpan balik untuk program studi dan unit pengelola program studi.</w:t>
            </w:r>
          </w:p>
          <w:p w:rsidR="00FB675E" w:rsidRPr="00923EA6" w:rsidRDefault="00FB675E" w:rsidP="00A10495">
            <w:pPr>
              <w:pStyle w:val="BodyText"/>
              <w:rPr>
                <w:lang w:val="nb-NO"/>
              </w:rPr>
            </w:pPr>
          </w:p>
        </w:tc>
        <w:tc>
          <w:tcPr>
            <w:tcW w:w="2945" w:type="dxa"/>
            <w:tcBorders>
              <w:top w:val="single" w:sz="4" w:space="0" w:color="auto"/>
              <w:left w:val="single" w:sz="4" w:space="0" w:color="auto"/>
              <w:bottom w:val="thickThinSmallGap" w:sz="18" w:space="0" w:color="000000"/>
              <w:right w:val="single" w:sz="4" w:space="0" w:color="auto"/>
            </w:tcBorders>
          </w:tcPr>
          <w:p w:rsidR="00FB675E" w:rsidRPr="00923EA6" w:rsidRDefault="00FB675E" w:rsidP="001E4BBB">
            <w:pPr>
              <w:spacing w:line="240" w:lineRule="auto"/>
              <w:jc w:val="left"/>
              <w:rPr>
                <w:lang w:val="es-ES"/>
              </w:rPr>
            </w:pPr>
          </w:p>
        </w:tc>
      </w:tr>
    </w:tbl>
    <w:p w:rsidR="00667935" w:rsidRPr="00FF52A9" w:rsidRDefault="00667935" w:rsidP="00553E09">
      <w:pPr>
        <w:spacing w:line="240" w:lineRule="auto"/>
        <w:jc w:val="center"/>
        <w:rPr>
          <w:lang w:val="sv-SE"/>
        </w:rPr>
      </w:pPr>
    </w:p>
    <w:sectPr w:rsidR="00667935" w:rsidRPr="00FF52A9" w:rsidSect="00FF52A9">
      <w:footerReference w:type="default" r:id="rId12"/>
      <w:pgSz w:w="11909" w:h="16834" w:code="9"/>
      <w:pgMar w:top="1701" w:right="1134" w:bottom="1134" w:left="1701" w:header="1224" w:footer="106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646" w:rsidRDefault="00150646">
      <w:r>
        <w:separator/>
      </w:r>
    </w:p>
  </w:endnote>
  <w:endnote w:type="continuationSeparator" w:id="0">
    <w:p w:rsidR="00150646" w:rsidRDefault="00150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448" w:rsidRDefault="000B528A" w:rsidP="00C63064">
    <w:pPr>
      <w:pStyle w:val="Footer"/>
      <w:framePr w:wrap="around" w:vAnchor="text" w:hAnchor="margin" w:xAlign="right" w:y="1"/>
      <w:rPr>
        <w:rStyle w:val="PageNumber"/>
      </w:rPr>
    </w:pPr>
    <w:r>
      <w:rPr>
        <w:rStyle w:val="PageNumber"/>
      </w:rPr>
      <w:fldChar w:fldCharType="begin"/>
    </w:r>
    <w:r w:rsidR="00460448">
      <w:rPr>
        <w:rStyle w:val="PageNumber"/>
      </w:rPr>
      <w:instrText xml:space="preserve">PAGE  </w:instrText>
    </w:r>
    <w:r>
      <w:rPr>
        <w:rStyle w:val="PageNumber"/>
      </w:rPr>
      <w:fldChar w:fldCharType="end"/>
    </w:r>
  </w:p>
  <w:p w:rsidR="00460448" w:rsidRDefault="004604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448" w:rsidRDefault="000B528A">
    <w:pPr>
      <w:pStyle w:val="Footer"/>
      <w:framePr w:wrap="auto" w:vAnchor="text" w:hAnchor="margin" w:xAlign="right" w:y="1"/>
      <w:rPr>
        <w:rStyle w:val="PageNumber"/>
      </w:rPr>
    </w:pPr>
    <w:r>
      <w:rPr>
        <w:rStyle w:val="PageNumber"/>
      </w:rPr>
      <w:fldChar w:fldCharType="begin"/>
    </w:r>
    <w:r w:rsidR="00460448">
      <w:rPr>
        <w:rStyle w:val="PageNumber"/>
      </w:rPr>
      <w:instrText xml:space="preserve">PAGE  </w:instrText>
    </w:r>
    <w:r>
      <w:rPr>
        <w:rStyle w:val="PageNumber"/>
      </w:rPr>
      <w:fldChar w:fldCharType="separate"/>
    </w:r>
    <w:r w:rsidR="00460448">
      <w:rPr>
        <w:rStyle w:val="PageNumber"/>
        <w:noProof/>
      </w:rPr>
      <w:t>ii</w:t>
    </w:r>
    <w:r>
      <w:rPr>
        <w:rStyle w:val="PageNumber"/>
      </w:rPr>
      <w:fldChar w:fldCharType="end"/>
    </w:r>
  </w:p>
  <w:p w:rsidR="00460448" w:rsidRPr="00EB7D0E" w:rsidRDefault="00460448">
    <w:pPr>
      <w:pStyle w:val="Footer"/>
      <w:rPr>
        <w:b/>
        <w:bCs/>
        <w:sz w:val="20"/>
        <w:szCs w:val="20"/>
        <w:lang w:val="fi-FI"/>
      </w:rPr>
    </w:pPr>
    <w:r w:rsidRPr="00EB7D0E">
      <w:rPr>
        <w:b/>
        <w:bCs/>
        <w:sz w:val="20"/>
        <w:szCs w:val="20"/>
        <w:lang w:val="fi-FI"/>
      </w:rPr>
      <w:t xml:space="preserve">Pedoman </w:t>
    </w:r>
    <w:r>
      <w:rPr>
        <w:b/>
        <w:bCs/>
        <w:sz w:val="20"/>
        <w:szCs w:val="20"/>
        <w:lang w:val="fi-FI"/>
      </w:rPr>
      <w:t>Asesmen lapang</w:t>
    </w:r>
    <w:r w:rsidRPr="00EB7D0E">
      <w:rPr>
        <w:b/>
        <w:bCs/>
        <w:sz w:val="20"/>
        <w:szCs w:val="20"/>
        <w:lang w:val="fi-FI"/>
      </w:rPr>
      <w:t xml:space="preserve"> Akreditasi Institusi Pergurun Tinggi, 2003</w:t>
    </w:r>
  </w:p>
  <w:p w:rsidR="00460448" w:rsidRPr="00EB7D0E" w:rsidRDefault="00460448">
    <w:pPr>
      <w:pStyle w:val="Footer"/>
      <w:rPr>
        <w:lang w:val="fi-F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448" w:rsidRPr="00EB7D0E" w:rsidRDefault="00460448" w:rsidP="00EB7D0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448" w:rsidRDefault="000B528A" w:rsidP="00AD6E38">
    <w:pPr>
      <w:pStyle w:val="Footer"/>
      <w:framePr w:w="436" w:h="316" w:hRule="exact" w:wrap="auto" w:vAnchor="text" w:hAnchor="page" w:x="10276" w:y="26"/>
      <w:pBdr>
        <w:top w:val="single" w:sz="4" w:space="1" w:color="FFFFFF"/>
      </w:pBdr>
      <w:ind w:right="-207"/>
      <w:jc w:val="center"/>
      <w:rPr>
        <w:rStyle w:val="PageNumber"/>
      </w:rPr>
    </w:pPr>
    <w:r>
      <w:rPr>
        <w:rStyle w:val="PageNumber"/>
      </w:rPr>
      <w:fldChar w:fldCharType="begin"/>
    </w:r>
    <w:r w:rsidR="00460448">
      <w:rPr>
        <w:rStyle w:val="PageNumber"/>
      </w:rPr>
      <w:instrText xml:space="preserve">PAGE  </w:instrText>
    </w:r>
    <w:r>
      <w:rPr>
        <w:rStyle w:val="PageNumber"/>
      </w:rPr>
      <w:fldChar w:fldCharType="separate"/>
    </w:r>
    <w:r w:rsidR="00E57D9E">
      <w:rPr>
        <w:rStyle w:val="PageNumber"/>
        <w:noProof/>
      </w:rPr>
      <w:t>7</w:t>
    </w:r>
    <w:r>
      <w:rPr>
        <w:rStyle w:val="PageNumber"/>
      </w:rPr>
      <w:fldChar w:fldCharType="end"/>
    </w:r>
  </w:p>
  <w:p w:rsidR="00460448" w:rsidRDefault="00460448" w:rsidP="00063C6F">
    <w:pPr>
      <w:pStyle w:val="Footer"/>
      <w:tabs>
        <w:tab w:val="clear" w:pos="8640"/>
        <w:tab w:val="right" w:pos="9072"/>
      </w:tabs>
      <w:ind w:right="2"/>
      <w:rPr>
        <w:lang w:val="id-ID"/>
      </w:rPr>
    </w:pPr>
    <w:r>
      <w:t>BAN-PT</w:t>
    </w:r>
    <w:r>
      <w:rPr>
        <w:lang w:val="id-ID"/>
      </w:rPr>
      <w:t xml:space="preserve">: </w:t>
    </w:r>
    <w:r w:rsidRPr="00656CCE">
      <w:t xml:space="preserve">Pedoman Asesmen </w:t>
    </w:r>
    <w:r>
      <w:t>L</w:t>
    </w:r>
    <w:r w:rsidRPr="00656CCE">
      <w:t>apang</w:t>
    </w:r>
    <w:r>
      <w:t>an</w:t>
    </w:r>
    <w:r w:rsidRPr="00656CCE">
      <w:t xml:space="preserve"> Akreditasi </w:t>
    </w:r>
    <w:r>
      <w:t>Program Studi</w:t>
    </w:r>
    <w:r>
      <w:rPr>
        <w:lang w:val="id-ID"/>
      </w:rPr>
      <w:t xml:space="preserve"> Kedokteran Hewan</w:t>
    </w:r>
    <w:r>
      <w:t xml:space="preserve"> 20</w:t>
    </w:r>
    <w:r>
      <w:rPr>
        <w:lang w:val="id-ID"/>
      </w:rPr>
      <w:t>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646" w:rsidRDefault="00150646">
      <w:r>
        <w:separator/>
      </w:r>
    </w:p>
  </w:footnote>
  <w:footnote w:type="continuationSeparator" w:id="0">
    <w:p w:rsidR="00150646" w:rsidRDefault="001506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
    <w:nsid w:val="12AC1548"/>
    <w:multiLevelType w:val="multilevel"/>
    <w:tmpl w:val="1BC48554"/>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nsid w:val="21381B8E"/>
    <w:multiLevelType w:val="multilevel"/>
    <w:tmpl w:val="9790E28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3064DD5"/>
    <w:multiLevelType w:val="hybridMultilevel"/>
    <w:tmpl w:val="6B12E832"/>
    <w:lvl w:ilvl="0" w:tplc="8214C610">
      <w:start w:val="1"/>
      <w:numFmt w:val="decimal"/>
      <w:lvlText w:val="3.%1."/>
      <w:lvlJc w:val="left"/>
      <w:pPr>
        <w:tabs>
          <w:tab w:val="num" w:pos="1789"/>
        </w:tabs>
        <w:ind w:left="1429" w:hanging="360"/>
      </w:pPr>
      <w:rPr>
        <w:rFonts w:hint="default"/>
      </w:rPr>
    </w:lvl>
    <w:lvl w:ilvl="1" w:tplc="04090019">
      <w:start w:val="1"/>
      <w:numFmt w:val="lowerLetter"/>
      <w:lvlText w:val="%2."/>
      <w:lvlJc w:val="left"/>
      <w:pPr>
        <w:tabs>
          <w:tab w:val="num" w:pos="2149"/>
        </w:tabs>
        <w:ind w:left="2149" w:hanging="360"/>
      </w:pPr>
    </w:lvl>
    <w:lvl w:ilvl="2" w:tplc="0409001B">
      <w:start w:val="1"/>
      <w:numFmt w:val="lowerRoman"/>
      <w:lvlText w:val="%3."/>
      <w:lvlJc w:val="right"/>
      <w:pPr>
        <w:tabs>
          <w:tab w:val="num" w:pos="2869"/>
        </w:tabs>
        <w:ind w:left="2869" w:hanging="180"/>
      </w:pPr>
    </w:lvl>
    <w:lvl w:ilvl="3" w:tplc="0409000F">
      <w:start w:val="1"/>
      <w:numFmt w:val="decimal"/>
      <w:lvlText w:val="%4."/>
      <w:lvlJc w:val="left"/>
      <w:pPr>
        <w:tabs>
          <w:tab w:val="num" w:pos="3589"/>
        </w:tabs>
        <w:ind w:left="3589" w:hanging="360"/>
      </w:pPr>
    </w:lvl>
    <w:lvl w:ilvl="4" w:tplc="04090019">
      <w:start w:val="1"/>
      <w:numFmt w:val="lowerLetter"/>
      <w:lvlText w:val="%5."/>
      <w:lvlJc w:val="left"/>
      <w:pPr>
        <w:tabs>
          <w:tab w:val="num" w:pos="4309"/>
        </w:tabs>
        <w:ind w:left="4309" w:hanging="360"/>
      </w:pPr>
    </w:lvl>
    <w:lvl w:ilvl="5" w:tplc="0409001B">
      <w:start w:val="1"/>
      <w:numFmt w:val="lowerRoman"/>
      <w:lvlText w:val="%6."/>
      <w:lvlJc w:val="right"/>
      <w:pPr>
        <w:tabs>
          <w:tab w:val="num" w:pos="5029"/>
        </w:tabs>
        <w:ind w:left="5029" w:hanging="180"/>
      </w:pPr>
    </w:lvl>
    <w:lvl w:ilvl="6" w:tplc="0409000F">
      <w:start w:val="1"/>
      <w:numFmt w:val="decimal"/>
      <w:lvlText w:val="%7."/>
      <w:lvlJc w:val="left"/>
      <w:pPr>
        <w:tabs>
          <w:tab w:val="num" w:pos="5749"/>
        </w:tabs>
        <w:ind w:left="5749" w:hanging="360"/>
      </w:pPr>
    </w:lvl>
    <w:lvl w:ilvl="7" w:tplc="04090019">
      <w:start w:val="1"/>
      <w:numFmt w:val="lowerLetter"/>
      <w:lvlText w:val="%8."/>
      <w:lvlJc w:val="left"/>
      <w:pPr>
        <w:tabs>
          <w:tab w:val="num" w:pos="6469"/>
        </w:tabs>
        <w:ind w:left="6469" w:hanging="360"/>
      </w:pPr>
    </w:lvl>
    <w:lvl w:ilvl="8" w:tplc="0409001B">
      <w:start w:val="1"/>
      <w:numFmt w:val="lowerRoman"/>
      <w:lvlText w:val="%9."/>
      <w:lvlJc w:val="right"/>
      <w:pPr>
        <w:tabs>
          <w:tab w:val="num" w:pos="7189"/>
        </w:tabs>
        <w:ind w:left="7189" w:hanging="180"/>
      </w:pPr>
    </w:lvl>
  </w:abstractNum>
  <w:abstractNum w:abstractNumId="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12E6303"/>
    <w:multiLevelType w:val="multilevel"/>
    <w:tmpl w:val="7382CCD0"/>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7">
    <w:nsid w:val="3574642B"/>
    <w:multiLevelType w:val="multilevel"/>
    <w:tmpl w:val="65EA522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80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8">
    <w:nsid w:val="35B21E71"/>
    <w:multiLevelType w:val="hybridMultilevel"/>
    <w:tmpl w:val="5CA83270"/>
    <w:lvl w:ilvl="0" w:tplc="3D02F15E">
      <w:start w:val="1"/>
      <w:numFmt w:val="decimal"/>
      <w:lvlText w:val="%1."/>
      <w:lvlJc w:val="left"/>
      <w:pPr>
        <w:tabs>
          <w:tab w:val="num" w:pos="720"/>
        </w:tabs>
        <w:ind w:left="720" w:hanging="360"/>
      </w:pPr>
      <w:rPr>
        <w:rFonts w:hint="default"/>
      </w:rPr>
    </w:lvl>
    <w:lvl w:ilvl="1" w:tplc="3334DEAC">
      <w:numFmt w:val="none"/>
      <w:lvlText w:val=""/>
      <w:lvlJc w:val="left"/>
      <w:pPr>
        <w:tabs>
          <w:tab w:val="num" w:pos="360"/>
        </w:tabs>
      </w:pPr>
    </w:lvl>
    <w:lvl w:ilvl="2" w:tplc="068EE112">
      <w:numFmt w:val="none"/>
      <w:lvlText w:val=""/>
      <w:lvlJc w:val="left"/>
      <w:pPr>
        <w:tabs>
          <w:tab w:val="num" w:pos="360"/>
        </w:tabs>
      </w:pPr>
    </w:lvl>
    <w:lvl w:ilvl="3" w:tplc="14F2DB64">
      <w:numFmt w:val="none"/>
      <w:lvlText w:val=""/>
      <w:lvlJc w:val="left"/>
      <w:pPr>
        <w:tabs>
          <w:tab w:val="num" w:pos="360"/>
        </w:tabs>
      </w:pPr>
    </w:lvl>
    <w:lvl w:ilvl="4" w:tplc="2DBE3C96">
      <w:numFmt w:val="none"/>
      <w:lvlText w:val=""/>
      <w:lvlJc w:val="left"/>
      <w:pPr>
        <w:tabs>
          <w:tab w:val="num" w:pos="360"/>
        </w:tabs>
      </w:pPr>
    </w:lvl>
    <w:lvl w:ilvl="5" w:tplc="D1A2E7DC">
      <w:numFmt w:val="none"/>
      <w:lvlText w:val=""/>
      <w:lvlJc w:val="left"/>
      <w:pPr>
        <w:tabs>
          <w:tab w:val="num" w:pos="360"/>
        </w:tabs>
      </w:pPr>
    </w:lvl>
    <w:lvl w:ilvl="6" w:tplc="61A2E720">
      <w:numFmt w:val="none"/>
      <w:lvlText w:val=""/>
      <w:lvlJc w:val="left"/>
      <w:pPr>
        <w:tabs>
          <w:tab w:val="num" w:pos="360"/>
        </w:tabs>
      </w:pPr>
    </w:lvl>
    <w:lvl w:ilvl="7" w:tplc="65420082">
      <w:numFmt w:val="none"/>
      <w:lvlText w:val=""/>
      <w:lvlJc w:val="left"/>
      <w:pPr>
        <w:tabs>
          <w:tab w:val="num" w:pos="360"/>
        </w:tabs>
      </w:pPr>
    </w:lvl>
    <w:lvl w:ilvl="8" w:tplc="F4E4527C">
      <w:numFmt w:val="none"/>
      <w:lvlText w:val=""/>
      <w:lvlJc w:val="left"/>
      <w:pPr>
        <w:tabs>
          <w:tab w:val="num" w:pos="360"/>
        </w:tabs>
      </w:pPr>
    </w:lvl>
  </w:abstractNum>
  <w:abstractNum w:abstractNumId="9">
    <w:nsid w:val="37713773"/>
    <w:multiLevelType w:val="hybridMultilevel"/>
    <w:tmpl w:val="FE1E7F44"/>
    <w:lvl w:ilvl="0" w:tplc="1F4AC684">
      <w:start w:val="1"/>
      <w:numFmt w:val="decimal"/>
      <w:lvlText w:val="%1."/>
      <w:lvlJc w:val="left"/>
      <w:pPr>
        <w:tabs>
          <w:tab w:val="num" w:pos="1080"/>
        </w:tabs>
        <w:ind w:left="1080" w:hanging="360"/>
      </w:pPr>
      <w:rPr>
        <w:rFonts w:hint="default"/>
      </w:rPr>
    </w:lvl>
    <w:lvl w:ilvl="1" w:tplc="02640880">
      <w:start w:val="1"/>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nsid w:val="43C76CC8"/>
    <w:multiLevelType w:val="multilevel"/>
    <w:tmpl w:val="65EA522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80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1">
    <w:nsid w:val="44203F24"/>
    <w:multiLevelType w:val="hybridMultilevel"/>
    <w:tmpl w:val="F83E24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4B2297C"/>
    <w:multiLevelType w:val="hybridMultilevel"/>
    <w:tmpl w:val="7F4A9CF8"/>
    <w:lvl w:ilvl="0" w:tplc="3D02F15E">
      <w:start w:val="1"/>
      <w:numFmt w:val="decimal"/>
      <w:lvlText w:val="%1."/>
      <w:lvlJc w:val="left"/>
      <w:pPr>
        <w:tabs>
          <w:tab w:val="num" w:pos="720"/>
        </w:tabs>
        <w:ind w:left="720" w:hanging="360"/>
      </w:pPr>
      <w:rPr>
        <w:rFonts w:hint="default"/>
      </w:rPr>
    </w:lvl>
    <w:lvl w:ilvl="1" w:tplc="2984101E">
      <w:start w:val="1"/>
      <w:numFmt w:val="decimal"/>
      <w:lvlText w:val="1.%2."/>
      <w:lvlJc w:val="left"/>
      <w:pPr>
        <w:tabs>
          <w:tab w:val="num" w:pos="360"/>
        </w:tabs>
      </w:pPr>
      <w:rPr>
        <w:rFonts w:hint="default"/>
      </w:rPr>
    </w:lvl>
    <w:lvl w:ilvl="2" w:tplc="068EE112">
      <w:numFmt w:val="none"/>
      <w:lvlText w:val=""/>
      <w:lvlJc w:val="left"/>
      <w:pPr>
        <w:tabs>
          <w:tab w:val="num" w:pos="360"/>
        </w:tabs>
      </w:pPr>
    </w:lvl>
    <w:lvl w:ilvl="3" w:tplc="14F2DB64">
      <w:numFmt w:val="none"/>
      <w:lvlText w:val=""/>
      <w:lvlJc w:val="left"/>
      <w:pPr>
        <w:tabs>
          <w:tab w:val="num" w:pos="360"/>
        </w:tabs>
      </w:pPr>
    </w:lvl>
    <w:lvl w:ilvl="4" w:tplc="2DBE3C96">
      <w:numFmt w:val="none"/>
      <w:lvlText w:val=""/>
      <w:lvlJc w:val="left"/>
      <w:pPr>
        <w:tabs>
          <w:tab w:val="num" w:pos="360"/>
        </w:tabs>
      </w:pPr>
    </w:lvl>
    <w:lvl w:ilvl="5" w:tplc="D1A2E7DC">
      <w:numFmt w:val="none"/>
      <w:lvlText w:val=""/>
      <w:lvlJc w:val="left"/>
      <w:pPr>
        <w:tabs>
          <w:tab w:val="num" w:pos="360"/>
        </w:tabs>
      </w:pPr>
    </w:lvl>
    <w:lvl w:ilvl="6" w:tplc="61A2E720">
      <w:numFmt w:val="none"/>
      <w:lvlText w:val=""/>
      <w:lvlJc w:val="left"/>
      <w:pPr>
        <w:tabs>
          <w:tab w:val="num" w:pos="360"/>
        </w:tabs>
      </w:pPr>
    </w:lvl>
    <w:lvl w:ilvl="7" w:tplc="65420082">
      <w:numFmt w:val="none"/>
      <w:lvlText w:val=""/>
      <w:lvlJc w:val="left"/>
      <w:pPr>
        <w:tabs>
          <w:tab w:val="num" w:pos="360"/>
        </w:tabs>
      </w:pPr>
    </w:lvl>
    <w:lvl w:ilvl="8" w:tplc="F4E4527C">
      <w:numFmt w:val="none"/>
      <w:lvlText w:val=""/>
      <w:lvlJc w:val="left"/>
      <w:pPr>
        <w:tabs>
          <w:tab w:val="num" w:pos="360"/>
        </w:tabs>
      </w:pPr>
    </w:lvl>
  </w:abstractNum>
  <w:abstractNum w:abstractNumId="13">
    <w:nsid w:val="49C677A3"/>
    <w:multiLevelType w:val="hybridMultilevel"/>
    <w:tmpl w:val="EC867788"/>
    <w:lvl w:ilvl="0" w:tplc="B510CB1C">
      <w:start w:val="1"/>
      <w:numFmt w:val="decimal"/>
      <w:lvlText w:val="2.%1."/>
      <w:lvlJc w:val="left"/>
      <w:pPr>
        <w:tabs>
          <w:tab w:val="num" w:pos="1789"/>
        </w:tabs>
        <w:ind w:left="1429"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5237597F"/>
    <w:multiLevelType w:val="hybridMultilevel"/>
    <w:tmpl w:val="6096D678"/>
    <w:lvl w:ilvl="0" w:tplc="2A28BB78">
      <w:start w:val="1"/>
      <w:numFmt w:val="bullet"/>
      <w:lvlText w:val="-"/>
      <w:lvlJc w:val="left"/>
      <w:pPr>
        <w:tabs>
          <w:tab w:val="num" w:pos="1080"/>
        </w:tabs>
        <w:ind w:left="1060" w:hanging="34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53BC2C1B"/>
    <w:multiLevelType w:val="hybridMultilevel"/>
    <w:tmpl w:val="D9EA7018"/>
    <w:lvl w:ilvl="0" w:tplc="E30282B6">
      <w:start w:val="1"/>
      <w:numFmt w:val="upperLetter"/>
      <w:pStyle w:val="Heading3"/>
      <w:lvlText w:val="%1."/>
      <w:lvlJc w:val="left"/>
      <w:pPr>
        <w:tabs>
          <w:tab w:val="num" w:pos="-2149"/>
        </w:tabs>
        <w:ind w:left="-2149"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5428528A"/>
    <w:multiLevelType w:val="multilevel"/>
    <w:tmpl w:val="5C6E70C6"/>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7">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61A4C32"/>
    <w:multiLevelType w:val="multilevel"/>
    <w:tmpl w:val="B12A288C"/>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9">
    <w:nsid w:val="6B090940"/>
    <w:multiLevelType w:val="multilevel"/>
    <w:tmpl w:val="2C729E3E"/>
    <w:lvl w:ilvl="0">
      <w:start w:val="4"/>
      <w:numFmt w:val="decimal"/>
      <w:lvlText w:val="%1"/>
      <w:lvlJc w:val="left"/>
      <w:pPr>
        <w:ind w:left="360" w:hanging="360"/>
      </w:pPr>
      <w:rPr>
        <w:rFonts w:hint="default"/>
      </w:rPr>
    </w:lvl>
    <w:lvl w:ilvl="1">
      <w:start w:val="5"/>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20">
    <w:nsid w:val="6C275BF5"/>
    <w:multiLevelType w:val="hybridMultilevel"/>
    <w:tmpl w:val="FA0EB66A"/>
    <w:lvl w:ilvl="0" w:tplc="07DE26AA">
      <w:start w:val="1"/>
      <w:numFmt w:val="upperLetter"/>
      <w:lvlText w:val="%1."/>
      <w:lvlJc w:val="left"/>
      <w:pPr>
        <w:tabs>
          <w:tab w:val="num" w:pos="720"/>
        </w:tabs>
        <w:ind w:left="720" w:hanging="360"/>
      </w:pPr>
      <w:rPr>
        <w:rFonts w:hint="default"/>
      </w:rPr>
    </w:lvl>
    <w:lvl w:ilvl="1" w:tplc="BFA0CD58">
      <w:start w:val="1"/>
      <w:numFmt w:val="decimal"/>
      <w:lvlText w:val="%2.1."/>
      <w:lvlJc w:val="left"/>
      <w:pPr>
        <w:tabs>
          <w:tab w:val="num" w:pos="1800"/>
        </w:tabs>
        <w:ind w:left="1440" w:hanging="360"/>
      </w:pPr>
      <w:rPr>
        <w:rFonts w:hint="default"/>
      </w:rPr>
    </w:lvl>
    <w:lvl w:ilvl="2" w:tplc="5CDCDE72">
      <w:start w:val="1"/>
      <w:numFmt w:val="decimal"/>
      <w:lvlText w:val="%3."/>
      <w:lvlJc w:val="left"/>
      <w:pPr>
        <w:tabs>
          <w:tab w:val="num" w:pos="2340"/>
        </w:tabs>
        <w:ind w:left="2340" w:hanging="360"/>
      </w:pPr>
      <w:rPr>
        <w:rFonts w:hint="default"/>
      </w:rPr>
    </w:lvl>
    <w:lvl w:ilvl="3" w:tplc="763E954E">
      <w:start w:val="1"/>
      <w:numFmt w:val="none"/>
      <w:lvlText w:val="2.4."/>
      <w:lvlJc w:val="left"/>
      <w:pPr>
        <w:tabs>
          <w:tab w:val="num" w:pos="3240"/>
        </w:tabs>
        <w:ind w:left="2880" w:hanging="360"/>
      </w:pPr>
      <w:rPr>
        <w:rFonts w:hint="default"/>
      </w:rPr>
    </w:lvl>
    <w:lvl w:ilvl="4" w:tplc="972845B2">
      <w:start w:val="1"/>
      <w:numFmt w:val="low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6FB95B19"/>
    <w:multiLevelType w:val="multilevel"/>
    <w:tmpl w:val="118221F0"/>
    <w:lvl w:ilvl="0">
      <w:start w:val="1"/>
      <w:numFmt w:val="decimal"/>
      <w:lvlText w:val="%1"/>
      <w:lvlJc w:val="left"/>
      <w:pPr>
        <w:ind w:left="360" w:hanging="360"/>
      </w:pPr>
      <w:rPr>
        <w:rFonts w:hint="default"/>
        <w:color w:val="000000"/>
      </w:rPr>
    </w:lvl>
    <w:lvl w:ilvl="1">
      <w:start w:val="1"/>
      <w:numFmt w:val="decimal"/>
      <w:lvlText w:val="%1.%2"/>
      <w:lvlJc w:val="left"/>
      <w:pPr>
        <w:ind w:left="810" w:hanging="360"/>
      </w:pPr>
      <w:rPr>
        <w:rFonts w:hint="default"/>
        <w:color w:val="000000"/>
      </w:rPr>
    </w:lvl>
    <w:lvl w:ilvl="2">
      <w:start w:val="1"/>
      <w:numFmt w:val="decimal"/>
      <w:lvlText w:val="%1.%2.%3"/>
      <w:lvlJc w:val="left"/>
      <w:pPr>
        <w:ind w:left="1620" w:hanging="720"/>
      </w:pPr>
      <w:rPr>
        <w:rFonts w:hint="default"/>
        <w:color w:val="000000"/>
      </w:rPr>
    </w:lvl>
    <w:lvl w:ilvl="3">
      <w:start w:val="1"/>
      <w:numFmt w:val="decimal"/>
      <w:lvlText w:val="%1.%2.%3.%4"/>
      <w:lvlJc w:val="left"/>
      <w:pPr>
        <w:ind w:left="2430" w:hanging="1080"/>
      </w:pPr>
      <w:rPr>
        <w:rFonts w:hint="default"/>
        <w:color w:val="000000"/>
      </w:rPr>
    </w:lvl>
    <w:lvl w:ilvl="4">
      <w:start w:val="1"/>
      <w:numFmt w:val="decimal"/>
      <w:lvlText w:val="%1.%2.%3.%4.%5"/>
      <w:lvlJc w:val="left"/>
      <w:pPr>
        <w:ind w:left="2880" w:hanging="1080"/>
      </w:pPr>
      <w:rPr>
        <w:rFonts w:hint="default"/>
        <w:color w:val="000000"/>
      </w:rPr>
    </w:lvl>
    <w:lvl w:ilvl="5">
      <w:start w:val="1"/>
      <w:numFmt w:val="decimal"/>
      <w:lvlText w:val="%1.%2.%3.%4.%5.%6"/>
      <w:lvlJc w:val="left"/>
      <w:pPr>
        <w:ind w:left="3690" w:hanging="1440"/>
      </w:pPr>
      <w:rPr>
        <w:rFonts w:hint="default"/>
        <w:color w:val="000000"/>
      </w:rPr>
    </w:lvl>
    <w:lvl w:ilvl="6">
      <w:start w:val="1"/>
      <w:numFmt w:val="decimal"/>
      <w:lvlText w:val="%1.%2.%3.%4.%5.%6.%7"/>
      <w:lvlJc w:val="left"/>
      <w:pPr>
        <w:ind w:left="4140" w:hanging="1440"/>
      </w:pPr>
      <w:rPr>
        <w:rFonts w:hint="default"/>
        <w:color w:val="000000"/>
      </w:rPr>
    </w:lvl>
    <w:lvl w:ilvl="7">
      <w:start w:val="1"/>
      <w:numFmt w:val="decimal"/>
      <w:lvlText w:val="%1.%2.%3.%4.%5.%6.%7.%8"/>
      <w:lvlJc w:val="left"/>
      <w:pPr>
        <w:ind w:left="4950" w:hanging="1800"/>
      </w:pPr>
      <w:rPr>
        <w:rFonts w:hint="default"/>
        <w:color w:val="000000"/>
      </w:rPr>
    </w:lvl>
    <w:lvl w:ilvl="8">
      <w:start w:val="1"/>
      <w:numFmt w:val="decimal"/>
      <w:lvlText w:val="%1.%2.%3.%4.%5.%6.%7.%8.%9"/>
      <w:lvlJc w:val="left"/>
      <w:pPr>
        <w:ind w:left="5400" w:hanging="1800"/>
      </w:pPr>
      <w:rPr>
        <w:rFonts w:hint="default"/>
        <w:color w:val="000000"/>
      </w:rPr>
    </w:lvl>
  </w:abstractNum>
  <w:abstractNum w:abstractNumId="22">
    <w:nsid w:val="729766B7"/>
    <w:multiLevelType w:val="hybridMultilevel"/>
    <w:tmpl w:val="B0E82CA8"/>
    <w:lvl w:ilvl="0" w:tplc="B510CB1C">
      <w:start w:val="1"/>
      <w:numFmt w:val="decimal"/>
      <w:lvlText w:val="2.%1."/>
      <w:lvlJc w:val="left"/>
      <w:pPr>
        <w:tabs>
          <w:tab w:val="num" w:pos="1789"/>
        </w:tabs>
        <w:ind w:left="1429"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7D0159E9"/>
    <w:multiLevelType w:val="hybridMultilevel"/>
    <w:tmpl w:val="1774FFF6"/>
    <w:lvl w:ilvl="0" w:tplc="90AA43C4">
      <w:start w:val="1"/>
      <w:numFmt w:val="decimal"/>
      <w:lvlText w:val="%1."/>
      <w:lvlJc w:val="left"/>
      <w:pPr>
        <w:tabs>
          <w:tab w:val="num" w:pos="720"/>
        </w:tabs>
        <w:ind w:left="720" w:hanging="360"/>
      </w:pPr>
      <w:rPr>
        <w:rFonts w:hint="default"/>
        <w:b/>
        <w:bCs/>
      </w:rPr>
    </w:lvl>
    <w:lvl w:ilvl="1" w:tplc="3566E39A">
      <w:start w:val="1"/>
      <w:numFmt w:val="bullet"/>
      <w:lvlText w:val="⇒"/>
      <w:lvlJc w:val="left"/>
      <w:pPr>
        <w:tabs>
          <w:tab w:val="num" w:pos="1440"/>
        </w:tabs>
        <w:ind w:left="1420" w:hanging="340"/>
      </w:pPr>
      <w:rPr>
        <w:rFonts w:hAnsi="Lucida Sans Unicode" w:hint="default"/>
      </w:rPr>
    </w:lvl>
    <w:lvl w:ilvl="2" w:tplc="04090009">
      <w:start w:val="1"/>
      <w:numFmt w:val="bullet"/>
      <w:lvlText w:val=""/>
      <w:lvlJc w:val="left"/>
      <w:pPr>
        <w:tabs>
          <w:tab w:val="num" w:pos="2340"/>
        </w:tabs>
        <w:ind w:left="2340" w:hanging="360"/>
      </w:pPr>
      <w:rPr>
        <w:rFonts w:ascii="Wingdings" w:hAnsi="Wingdings" w:cs="Wingding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5"/>
  </w:num>
  <w:num w:numId="2">
    <w:abstractNumId w:val="20"/>
  </w:num>
  <w:num w:numId="3">
    <w:abstractNumId w:val="7"/>
  </w:num>
  <w:num w:numId="4">
    <w:abstractNumId w:val="18"/>
  </w:num>
  <w:num w:numId="5">
    <w:abstractNumId w:val="16"/>
  </w:num>
  <w:num w:numId="6">
    <w:abstractNumId w:val="9"/>
  </w:num>
  <w:num w:numId="7">
    <w:abstractNumId w:val="23"/>
  </w:num>
  <w:num w:numId="8">
    <w:abstractNumId w:val="14"/>
  </w:num>
  <w:num w:numId="9">
    <w:abstractNumId w:val="8"/>
  </w:num>
  <w:num w:numId="10">
    <w:abstractNumId w:val="10"/>
  </w:num>
  <w:num w:numId="11">
    <w:abstractNumId w:val="4"/>
  </w:num>
  <w:num w:numId="12">
    <w:abstractNumId w:val="22"/>
  </w:num>
  <w:num w:numId="13">
    <w:abstractNumId w:val="13"/>
  </w:num>
  <w:num w:numId="14">
    <w:abstractNumId w:val="11"/>
  </w:num>
  <w:num w:numId="15">
    <w:abstractNumId w:val="5"/>
  </w:num>
  <w:num w:numId="16">
    <w:abstractNumId w:val="17"/>
  </w:num>
  <w:num w:numId="17">
    <w:abstractNumId w:val="1"/>
  </w:num>
  <w:num w:numId="18">
    <w:abstractNumId w:val="12"/>
  </w:num>
  <w:num w:numId="19">
    <w:abstractNumId w:val="21"/>
  </w:num>
  <w:num w:numId="20">
    <w:abstractNumId w:val="2"/>
  </w:num>
  <w:num w:numId="21">
    <w:abstractNumId w:val="19"/>
  </w:num>
  <w:num w:numId="22">
    <w:abstractNumId w:val="6"/>
  </w:num>
  <w:num w:numId="23">
    <w:abstractNumId w:val="0"/>
  </w:num>
  <w:num w:numId="24">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935"/>
    <w:rsid w:val="00000602"/>
    <w:rsid w:val="000126FB"/>
    <w:rsid w:val="00015C29"/>
    <w:rsid w:val="000209A1"/>
    <w:rsid w:val="000440DE"/>
    <w:rsid w:val="00044E5A"/>
    <w:rsid w:val="00063C6F"/>
    <w:rsid w:val="00067423"/>
    <w:rsid w:val="0006746E"/>
    <w:rsid w:val="00076633"/>
    <w:rsid w:val="00076969"/>
    <w:rsid w:val="0008112A"/>
    <w:rsid w:val="000B0886"/>
    <w:rsid w:val="000B1221"/>
    <w:rsid w:val="000B528A"/>
    <w:rsid w:val="000C275B"/>
    <w:rsid w:val="000E4BF1"/>
    <w:rsid w:val="000F18C3"/>
    <w:rsid w:val="000F552E"/>
    <w:rsid w:val="001055F1"/>
    <w:rsid w:val="0012194E"/>
    <w:rsid w:val="00142423"/>
    <w:rsid w:val="00143110"/>
    <w:rsid w:val="0014321B"/>
    <w:rsid w:val="00150646"/>
    <w:rsid w:val="0016235F"/>
    <w:rsid w:val="00164D4C"/>
    <w:rsid w:val="00166C2F"/>
    <w:rsid w:val="00187390"/>
    <w:rsid w:val="00187F33"/>
    <w:rsid w:val="001A0EEB"/>
    <w:rsid w:val="001A61AE"/>
    <w:rsid w:val="001C3D89"/>
    <w:rsid w:val="001D4D1B"/>
    <w:rsid w:val="001E243F"/>
    <w:rsid w:val="001E4232"/>
    <w:rsid w:val="001E4BBB"/>
    <w:rsid w:val="001E4D0F"/>
    <w:rsid w:val="002017C4"/>
    <w:rsid w:val="00215D73"/>
    <w:rsid w:val="002179C4"/>
    <w:rsid w:val="00237E18"/>
    <w:rsid w:val="00240634"/>
    <w:rsid w:val="00272C02"/>
    <w:rsid w:val="00274FC9"/>
    <w:rsid w:val="002760C2"/>
    <w:rsid w:val="002927AF"/>
    <w:rsid w:val="002A557F"/>
    <w:rsid w:val="002B1963"/>
    <w:rsid w:val="002B7937"/>
    <w:rsid w:val="002C0C98"/>
    <w:rsid w:val="002D351E"/>
    <w:rsid w:val="002E179F"/>
    <w:rsid w:val="002F0E27"/>
    <w:rsid w:val="002F1A75"/>
    <w:rsid w:val="002F2DC8"/>
    <w:rsid w:val="00304E2D"/>
    <w:rsid w:val="00315FC3"/>
    <w:rsid w:val="00331AA7"/>
    <w:rsid w:val="0033541E"/>
    <w:rsid w:val="00336B7F"/>
    <w:rsid w:val="00356126"/>
    <w:rsid w:val="00373A08"/>
    <w:rsid w:val="00373A54"/>
    <w:rsid w:val="003875E6"/>
    <w:rsid w:val="003C5633"/>
    <w:rsid w:val="003D5E37"/>
    <w:rsid w:val="003D744F"/>
    <w:rsid w:val="003D7F3F"/>
    <w:rsid w:val="00414322"/>
    <w:rsid w:val="00415532"/>
    <w:rsid w:val="00415723"/>
    <w:rsid w:val="00443702"/>
    <w:rsid w:val="00444EED"/>
    <w:rsid w:val="00450E6C"/>
    <w:rsid w:val="00460448"/>
    <w:rsid w:val="00460DA1"/>
    <w:rsid w:val="00466AFE"/>
    <w:rsid w:val="00481291"/>
    <w:rsid w:val="004C08BE"/>
    <w:rsid w:val="004D39D9"/>
    <w:rsid w:val="004D3BB5"/>
    <w:rsid w:val="004F0B5A"/>
    <w:rsid w:val="004F0F84"/>
    <w:rsid w:val="004F4B0D"/>
    <w:rsid w:val="004F5C94"/>
    <w:rsid w:val="00501020"/>
    <w:rsid w:val="0052030F"/>
    <w:rsid w:val="0052082E"/>
    <w:rsid w:val="005211C3"/>
    <w:rsid w:val="005214B1"/>
    <w:rsid w:val="00553E09"/>
    <w:rsid w:val="00554E06"/>
    <w:rsid w:val="00560410"/>
    <w:rsid w:val="00586477"/>
    <w:rsid w:val="00590355"/>
    <w:rsid w:val="005B1C7E"/>
    <w:rsid w:val="005B3694"/>
    <w:rsid w:val="005B7998"/>
    <w:rsid w:val="005C3425"/>
    <w:rsid w:val="005C4A16"/>
    <w:rsid w:val="005E377E"/>
    <w:rsid w:val="005E69AE"/>
    <w:rsid w:val="005F1387"/>
    <w:rsid w:val="006036BC"/>
    <w:rsid w:val="00606A26"/>
    <w:rsid w:val="00620CD4"/>
    <w:rsid w:val="00652340"/>
    <w:rsid w:val="00656CCE"/>
    <w:rsid w:val="006626D9"/>
    <w:rsid w:val="00667935"/>
    <w:rsid w:val="00667BA7"/>
    <w:rsid w:val="00690108"/>
    <w:rsid w:val="00697304"/>
    <w:rsid w:val="006B5B62"/>
    <w:rsid w:val="006B6CCF"/>
    <w:rsid w:val="006C4046"/>
    <w:rsid w:val="006C483B"/>
    <w:rsid w:val="006C75F5"/>
    <w:rsid w:val="006D5088"/>
    <w:rsid w:val="006E28CF"/>
    <w:rsid w:val="006F2AE6"/>
    <w:rsid w:val="006F72DB"/>
    <w:rsid w:val="00703AAE"/>
    <w:rsid w:val="007058DE"/>
    <w:rsid w:val="00715F38"/>
    <w:rsid w:val="0071675A"/>
    <w:rsid w:val="007169BE"/>
    <w:rsid w:val="00732A2F"/>
    <w:rsid w:val="007451CA"/>
    <w:rsid w:val="007529EA"/>
    <w:rsid w:val="007741DE"/>
    <w:rsid w:val="00775B5E"/>
    <w:rsid w:val="0078399F"/>
    <w:rsid w:val="00794AA4"/>
    <w:rsid w:val="007C44DA"/>
    <w:rsid w:val="007C4F34"/>
    <w:rsid w:val="007E6E95"/>
    <w:rsid w:val="007F3B4B"/>
    <w:rsid w:val="00807C19"/>
    <w:rsid w:val="008174B1"/>
    <w:rsid w:val="00824CFE"/>
    <w:rsid w:val="00830D70"/>
    <w:rsid w:val="00830F7A"/>
    <w:rsid w:val="008448CD"/>
    <w:rsid w:val="00853B6F"/>
    <w:rsid w:val="00854729"/>
    <w:rsid w:val="00857B91"/>
    <w:rsid w:val="00857D26"/>
    <w:rsid w:val="00860528"/>
    <w:rsid w:val="0086171F"/>
    <w:rsid w:val="0086300F"/>
    <w:rsid w:val="00874619"/>
    <w:rsid w:val="00884891"/>
    <w:rsid w:val="0089157F"/>
    <w:rsid w:val="008A51DC"/>
    <w:rsid w:val="008C0EE1"/>
    <w:rsid w:val="008C250C"/>
    <w:rsid w:val="008C7041"/>
    <w:rsid w:val="008D07F4"/>
    <w:rsid w:val="008D7C3A"/>
    <w:rsid w:val="008F09AF"/>
    <w:rsid w:val="008F0E20"/>
    <w:rsid w:val="008F6AAA"/>
    <w:rsid w:val="00900743"/>
    <w:rsid w:val="0090129B"/>
    <w:rsid w:val="00923EA6"/>
    <w:rsid w:val="00927881"/>
    <w:rsid w:val="00930D6D"/>
    <w:rsid w:val="00934723"/>
    <w:rsid w:val="00944C05"/>
    <w:rsid w:val="009543A9"/>
    <w:rsid w:val="00954F3C"/>
    <w:rsid w:val="009552E3"/>
    <w:rsid w:val="009657C5"/>
    <w:rsid w:val="00973EF5"/>
    <w:rsid w:val="009852AC"/>
    <w:rsid w:val="009875E0"/>
    <w:rsid w:val="00990F95"/>
    <w:rsid w:val="00991491"/>
    <w:rsid w:val="00993ADD"/>
    <w:rsid w:val="009A10FC"/>
    <w:rsid w:val="009A2EB7"/>
    <w:rsid w:val="009A3172"/>
    <w:rsid w:val="009B6810"/>
    <w:rsid w:val="009B7A21"/>
    <w:rsid w:val="009F0E0B"/>
    <w:rsid w:val="009F367E"/>
    <w:rsid w:val="009F4A5D"/>
    <w:rsid w:val="009F5220"/>
    <w:rsid w:val="009F6E6C"/>
    <w:rsid w:val="00A04243"/>
    <w:rsid w:val="00A060A4"/>
    <w:rsid w:val="00A10495"/>
    <w:rsid w:val="00A12DBA"/>
    <w:rsid w:val="00A2685C"/>
    <w:rsid w:val="00A425D9"/>
    <w:rsid w:val="00A43627"/>
    <w:rsid w:val="00A46E4B"/>
    <w:rsid w:val="00A474B3"/>
    <w:rsid w:val="00A54A1B"/>
    <w:rsid w:val="00A565BF"/>
    <w:rsid w:val="00A67448"/>
    <w:rsid w:val="00A90423"/>
    <w:rsid w:val="00AC1CDB"/>
    <w:rsid w:val="00AD15E5"/>
    <w:rsid w:val="00AD6E38"/>
    <w:rsid w:val="00AE1E92"/>
    <w:rsid w:val="00AF2942"/>
    <w:rsid w:val="00AF3941"/>
    <w:rsid w:val="00B040FA"/>
    <w:rsid w:val="00B041BC"/>
    <w:rsid w:val="00B04DC1"/>
    <w:rsid w:val="00B05A38"/>
    <w:rsid w:val="00B2240C"/>
    <w:rsid w:val="00B925ED"/>
    <w:rsid w:val="00BA3549"/>
    <w:rsid w:val="00BA515C"/>
    <w:rsid w:val="00BB4133"/>
    <w:rsid w:val="00BB6839"/>
    <w:rsid w:val="00BC0E39"/>
    <w:rsid w:val="00BD647B"/>
    <w:rsid w:val="00BE2CF0"/>
    <w:rsid w:val="00C02A69"/>
    <w:rsid w:val="00C1539D"/>
    <w:rsid w:val="00C2129F"/>
    <w:rsid w:val="00C63064"/>
    <w:rsid w:val="00C70A65"/>
    <w:rsid w:val="00C843AF"/>
    <w:rsid w:val="00CC07A0"/>
    <w:rsid w:val="00CC3B20"/>
    <w:rsid w:val="00CE1213"/>
    <w:rsid w:val="00CF1CE9"/>
    <w:rsid w:val="00D14DFE"/>
    <w:rsid w:val="00D210E3"/>
    <w:rsid w:val="00D21C07"/>
    <w:rsid w:val="00D4080C"/>
    <w:rsid w:val="00D41659"/>
    <w:rsid w:val="00D46B80"/>
    <w:rsid w:val="00D505AF"/>
    <w:rsid w:val="00D71AEC"/>
    <w:rsid w:val="00D75657"/>
    <w:rsid w:val="00D75C3A"/>
    <w:rsid w:val="00DA23E8"/>
    <w:rsid w:val="00DC080A"/>
    <w:rsid w:val="00DC46BC"/>
    <w:rsid w:val="00DD0665"/>
    <w:rsid w:val="00DD52C2"/>
    <w:rsid w:val="00DD645C"/>
    <w:rsid w:val="00E00BED"/>
    <w:rsid w:val="00E0413D"/>
    <w:rsid w:val="00E04D48"/>
    <w:rsid w:val="00E10A5E"/>
    <w:rsid w:val="00E1336D"/>
    <w:rsid w:val="00E275A3"/>
    <w:rsid w:val="00E30009"/>
    <w:rsid w:val="00E42289"/>
    <w:rsid w:val="00E568CA"/>
    <w:rsid w:val="00E57D9E"/>
    <w:rsid w:val="00E61B64"/>
    <w:rsid w:val="00E61B7A"/>
    <w:rsid w:val="00E75182"/>
    <w:rsid w:val="00E83886"/>
    <w:rsid w:val="00E86CA5"/>
    <w:rsid w:val="00E92E13"/>
    <w:rsid w:val="00E9411C"/>
    <w:rsid w:val="00E95E0A"/>
    <w:rsid w:val="00EB7D0E"/>
    <w:rsid w:val="00ED6FBB"/>
    <w:rsid w:val="00EE0D3F"/>
    <w:rsid w:val="00EE19D3"/>
    <w:rsid w:val="00EF6E5B"/>
    <w:rsid w:val="00F12668"/>
    <w:rsid w:val="00F16EC6"/>
    <w:rsid w:val="00F21018"/>
    <w:rsid w:val="00F24C9F"/>
    <w:rsid w:val="00F27E5F"/>
    <w:rsid w:val="00F34E7E"/>
    <w:rsid w:val="00F4097A"/>
    <w:rsid w:val="00F414DF"/>
    <w:rsid w:val="00F44C3C"/>
    <w:rsid w:val="00F45200"/>
    <w:rsid w:val="00F47BFA"/>
    <w:rsid w:val="00F5143A"/>
    <w:rsid w:val="00F8052D"/>
    <w:rsid w:val="00F82603"/>
    <w:rsid w:val="00FB0F56"/>
    <w:rsid w:val="00FB675E"/>
    <w:rsid w:val="00FF52A9"/>
    <w:rsid w:val="00FF615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7935"/>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667935"/>
    <w:pPr>
      <w:keepNext/>
      <w:jc w:val="center"/>
      <w:outlineLvl w:val="0"/>
    </w:pPr>
    <w:rPr>
      <w:b/>
      <w:bCs/>
      <w:sz w:val="28"/>
      <w:szCs w:val="28"/>
    </w:rPr>
  </w:style>
  <w:style w:type="paragraph" w:styleId="Heading2">
    <w:name w:val="heading 2"/>
    <w:basedOn w:val="Normal"/>
    <w:next w:val="Normal"/>
    <w:link w:val="Heading2Char"/>
    <w:qFormat/>
    <w:rsid w:val="00667935"/>
    <w:pPr>
      <w:keepNext/>
      <w:outlineLvl w:val="1"/>
    </w:pPr>
    <w:rPr>
      <w:b/>
      <w:bCs/>
    </w:rPr>
  </w:style>
  <w:style w:type="paragraph" w:styleId="Heading3">
    <w:name w:val="heading 3"/>
    <w:basedOn w:val="Normal"/>
    <w:next w:val="Normal"/>
    <w:qFormat/>
    <w:rsid w:val="00667935"/>
    <w:pPr>
      <w:keepNext/>
      <w:numPr>
        <w:numId w:val="1"/>
      </w:numPr>
      <w:ind w:left="426" w:hanging="426"/>
      <w:outlineLvl w:val="2"/>
    </w:pPr>
    <w:rPr>
      <w:b/>
      <w:bCs/>
    </w:rPr>
  </w:style>
  <w:style w:type="paragraph" w:styleId="Heading4">
    <w:name w:val="heading 4"/>
    <w:basedOn w:val="Normal"/>
    <w:next w:val="Normal"/>
    <w:link w:val="Heading4Char"/>
    <w:qFormat/>
    <w:rsid w:val="00667935"/>
    <w:pPr>
      <w:keepNext/>
      <w:spacing w:line="240" w:lineRule="auto"/>
      <w:jc w:val="center"/>
      <w:outlineLvl w:val="3"/>
    </w:pPr>
    <w:rPr>
      <w:b/>
      <w:bCs/>
      <w:sz w:val="28"/>
      <w:szCs w:val="28"/>
    </w:rPr>
  </w:style>
  <w:style w:type="paragraph" w:styleId="Heading5">
    <w:name w:val="heading 5"/>
    <w:basedOn w:val="Normal"/>
    <w:next w:val="Normal"/>
    <w:qFormat/>
    <w:rsid w:val="00667935"/>
    <w:pPr>
      <w:keepNext/>
      <w:ind w:left="709"/>
      <w:outlineLvl w:val="4"/>
    </w:pPr>
    <w:rPr>
      <w:b/>
      <w:bCs/>
    </w:rPr>
  </w:style>
  <w:style w:type="paragraph" w:styleId="Heading6">
    <w:name w:val="heading 6"/>
    <w:basedOn w:val="Normal"/>
    <w:next w:val="Normal"/>
    <w:qFormat/>
    <w:rsid w:val="00667935"/>
    <w:pPr>
      <w:keepNext/>
      <w:jc w:val="center"/>
      <w:outlineLvl w:val="5"/>
    </w:pPr>
    <w:rPr>
      <w:b/>
      <w:bCs/>
    </w:rPr>
  </w:style>
  <w:style w:type="paragraph" w:styleId="Heading7">
    <w:name w:val="heading 7"/>
    <w:basedOn w:val="Normal"/>
    <w:next w:val="Normal"/>
    <w:qFormat/>
    <w:rsid w:val="00667935"/>
    <w:pPr>
      <w:keepNext/>
      <w:ind w:left="360"/>
      <w:jc w:val="center"/>
      <w:outlineLvl w:val="6"/>
    </w:pPr>
    <w:rPr>
      <w:b/>
      <w:bCs/>
    </w:rPr>
  </w:style>
  <w:style w:type="paragraph" w:styleId="Heading8">
    <w:name w:val="heading 8"/>
    <w:basedOn w:val="Normal"/>
    <w:next w:val="Normal"/>
    <w:qFormat/>
    <w:rsid w:val="00667935"/>
    <w:pPr>
      <w:keepNext/>
      <w:spacing w:line="240" w:lineRule="auto"/>
      <w:outlineLvl w:val="7"/>
    </w:pPr>
    <w:rPr>
      <w:b/>
      <w:bCs/>
      <w:u w:val="single"/>
    </w:rPr>
  </w:style>
  <w:style w:type="paragraph" w:styleId="Heading9">
    <w:name w:val="heading 9"/>
    <w:basedOn w:val="Normal"/>
    <w:next w:val="Normal"/>
    <w:qFormat/>
    <w:rsid w:val="00667935"/>
    <w:pPr>
      <w:keepNext/>
      <w:spacing w:line="240" w:lineRule="auto"/>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67935"/>
    <w:pPr>
      <w:ind w:left="1276" w:hanging="567"/>
    </w:pPr>
  </w:style>
  <w:style w:type="paragraph" w:styleId="BodyTextIndent2">
    <w:name w:val="Body Text Indent 2"/>
    <w:basedOn w:val="Normal"/>
    <w:rsid w:val="00667935"/>
    <w:pPr>
      <w:ind w:left="709"/>
    </w:pPr>
  </w:style>
  <w:style w:type="paragraph" w:styleId="BodyTextIndent3">
    <w:name w:val="Body Text Indent 3"/>
    <w:basedOn w:val="Normal"/>
    <w:rsid w:val="00667935"/>
    <w:pPr>
      <w:ind w:left="2340"/>
    </w:pPr>
  </w:style>
  <w:style w:type="paragraph" w:styleId="Footer">
    <w:name w:val="footer"/>
    <w:basedOn w:val="Normal"/>
    <w:link w:val="FooterChar"/>
    <w:uiPriority w:val="99"/>
    <w:rsid w:val="00667935"/>
    <w:pPr>
      <w:pBdr>
        <w:top w:val="thinThickSmallGap" w:sz="12" w:space="1" w:color="auto"/>
      </w:pBdr>
      <w:tabs>
        <w:tab w:val="center" w:pos="4320"/>
        <w:tab w:val="right" w:pos="8640"/>
      </w:tabs>
      <w:spacing w:line="240" w:lineRule="auto"/>
      <w:ind w:right="360"/>
      <w:jc w:val="left"/>
    </w:pPr>
    <w:rPr>
      <w:sz w:val="18"/>
      <w:szCs w:val="18"/>
    </w:rPr>
  </w:style>
  <w:style w:type="character" w:styleId="PageNumber">
    <w:name w:val="page number"/>
    <w:basedOn w:val="DefaultParagraphFont"/>
    <w:rsid w:val="00667935"/>
  </w:style>
  <w:style w:type="paragraph" w:styleId="Header">
    <w:name w:val="header"/>
    <w:basedOn w:val="Normal"/>
    <w:link w:val="HeaderChar"/>
    <w:rsid w:val="00667935"/>
    <w:pPr>
      <w:tabs>
        <w:tab w:val="center" w:pos="4320"/>
        <w:tab w:val="right" w:pos="8640"/>
      </w:tabs>
      <w:spacing w:line="240" w:lineRule="auto"/>
      <w:jc w:val="right"/>
    </w:pPr>
    <w:rPr>
      <w:i/>
      <w:iCs/>
      <w:sz w:val="18"/>
      <w:szCs w:val="18"/>
      <w:u w:val="single"/>
    </w:rPr>
  </w:style>
  <w:style w:type="paragraph" w:styleId="BodyText">
    <w:name w:val="Body Text"/>
    <w:basedOn w:val="Normal"/>
    <w:link w:val="BodyTextChar"/>
    <w:rsid w:val="00667935"/>
    <w:pPr>
      <w:spacing w:line="240" w:lineRule="auto"/>
      <w:jc w:val="left"/>
    </w:pPr>
  </w:style>
  <w:style w:type="paragraph" w:styleId="TOC1">
    <w:name w:val="toc 1"/>
    <w:basedOn w:val="Normal"/>
    <w:next w:val="Normal"/>
    <w:autoRedefine/>
    <w:rsid w:val="00667935"/>
    <w:pPr>
      <w:tabs>
        <w:tab w:val="right" w:leader="underscore" w:pos="9019"/>
      </w:tabs>
      <w:spacing w:before="120" w:line="240" w:lineRule="auto"/>
      <w:jc w:val="left"/>
    </w:pPr>
    <w:rPr>
      <w:b/>
      <w:bCs/>
      <w:i/>
      <w:iCs/>
      <w:noProof/>
    </w:rPr>
  </w:style>
  <w:style w:type="paragraph" w:styleId="TOC2">
    <w:name w:val="toc 2"/>
    <w:basedOn w:val="Normal"/>
    <w:next w:val="Normal"/>
    <w:autoRedefine/>
    <w:uiPriority w:val="39"/>
    <w:rsid w:val="00554E06"/>
    <w:pPr>
      <w:tabs>
        <w:tab w:val="right" w:leader="underscore" w:pos="9019"/>
      </w:tabs>
      <w:ind w:left="1470" w:hanging="1225"/>
      <w:jc w:val="left"/>
    </w:pPr>
    <w:rPr>
      <w:b/>
      <w:bCs/>
      <w:i/>
      <w:iCs/>
      <w:noProof/>
    </w:rPr>
  </w:style>
  <w:style w:type="paragraph" w:styleId="TOC3">
    <w:name w:val="toc 3"/>
    <w:basedOn w:val="Normal"/>
    <w:next w:val="Normal"/>
    <w:autoRedefine/>
    <w:semiHidden/>
    <w:rsid w:val="00667935"/>
    <w:pPr>
      <w:ind w:left="480"/>
      <w:jc w:val="left"/>
    </w:pPr>
    <w:rPr>
      <w:rFonts w:ascii="Times New Roman" w:hAnsi="Times New Roman" w:cs="Times New Roman"/>
    </w:rPr>
  </w:style>
  <w:style w:type="paragraph" w:styleId="TOC4">
    <w:name w:val="toc 4"/>
    <w:basedOn w:val="Normal"/>
    <w:next w:val="Normal"/>
    <w:autoRedefine/>
    <w:semiHidden/>
    <w:rsid w:val="00667935"/>
    <w:pPr>
      <w:ind w:left="720"/>
      <w:jc w:val="left"/>
    </w:pPr>
    <w:rPr>
      <w:rFonts w:ascii="Times New Roman" w:hAnsi="Times New Roman" w:cs="Times New Roman"/>
    </w:rPr>
  </w:style>
  <w:style w:type="paragraph" w:styleId="TOC5">
    <w:name w:val="toc 5"/>
    <w:basedOn w:val="Normal"/>
    <w:next w:val="Normal"/>
    <w:autoRedefine/>
    <w:semiHidden/>
    <w:rsid w:val="00667935"/>
    <w:pPr>
      <w:ind w:left="960"/>
      <w:jc w:val="left"/>
    </w:pPr>
    <w:rPr>
      <w:rFonts w:ascii="Times New Roman" w:hAnsi="Times New Roman" w:cs="Times New Roman"/>
    </w:rPr>
  </w:style>
  <w:style w:type="paragraph" w:styleId="TOC6">
    <w:name w:val="toc 6"/>
    <w:basedOn w:val="Normal"/>
    <w:next w:val="Normal"/>
    <w:autoRedefine/>
    <w:semiHidden/>
    <w:rsid w:val="00667935"/>
    <w:pPr>
      <w:ind w:left="1200"/>
      <w:jc w:val="left"/>
    </w:pPr>
    <w:rPr>
      <w:rFonts w:ascii="Times New Roman" w:hAnsi="Times New Roman" w:cs="Times New Roman"/>
    </w:rPr>
  </w:style>
  <w:style w:type="paragraph" w:styleId="TOC7">
    <w:name w:val="toc 7"/>
    <w:basedOn w:val="Normal"/>
    <w:next w:val="Normal"/>
    <w:autoRedefine/>
    <w:semiHidden/>
    <w:rsid w:val="00667935"/>
    <w:pPr>
      <w:ind w:left="1440"/>
      <w:jc w:val="left"/>
    </w:pPr>
    <w:rPr>
      <w:rFonts w:ascii="Times New Roman" w:hAnsi="Times New Roman" w:cs="Times New Roman"/>
    </w:rPr>
  </w:style>
  <w:style w:type="paragraph" w:styleId="TOC8">
    <w:name w:val="toc 8"/>
    <w:basedOn w:val="Normal"/>
    <w:next w:val="Normal"/>
    <w:autoRedefine/>
    <w:semiHidden/>
    <w:rsid w:val="00667935"/>
    <w:pPr>
      <w:ind w:left="1680"/>
      <w:jc w:val="left"/>
    </w:pPr>
    <w:rPr>
      <w:rFonts w:ascii="Times New Roman" w:hAnsi="Times New Roman" w:cs="Times New Roman"/>
    </w:rPr>
  </w:style>
  <w:style w:type="paragraph" w:styleId="TOC9">
    <w:name w:val="toc 9"/>
    <w:basedOn w:val="Normal"/>
    <w:next w:val="Normal"/>
    <w:autoRedefine/>
    <w:semiHidden/>
    <w:rsid w:val="00667935"/>
    <w:pPr>
      <w:ind w:left="1920"/>
      <w:jc w:val="left"/>
    </w:pPr>
    <w:rPr>
      <w:rFonts w:ascii="Times New Roman" w:hAnsi="Times New Roman" w:cs="Times New Roman"/>
    </w:rPr>
  </w:style>
  <w:style w:type="character" w:styleId="Hyperlink">
    <w:name w:val="Hyperlink"/>
    <w:basedOn w:val="DefaultParagraphFont"/>
    <w:rsid w:val="00667935"/>
    <w:rPr>
      <w:color w:val="0000FF"/>
      <w:u w:val="single"/>
    </w:rPr>
  </w:style>
  <w:style w:type="character" w:styleId="FollowedHyperlink">
    <w:name w:val="FollowedHyperlink"/>
    <w:basedOn w:val="DefaultParagraphFont"/>
    <w:rsid w:val="00667935"/>
    <w:rPr>
      <w:color w:val="800080"/>
      <w:u w:val="single"/>
    </w:rPr>
  </w:style>
  <w:style w:type="paragraph" w:styleId="BodyText2">
    <w:name w:val="Body Text 2"/>
    <w:basedOn w:val="Normal"/>
    <w:rsid w:val="00667935"/>
    <w:pPr>
      <w:spacing w:line="240" w:lineRule="auto"/>
      <w:jc w:val="center"/>
    </w:pPr>
    <w:rPr>
      <w:b/>
      <w:bCs/>
    </w:rPr>
  </w:style>
  <w:style w:type="paragraph" w:styleId="ListParagraph">
    <w:name w:val="List Paragraph"/>
    <w:basedOn w:val="Normal"/>
    <w:uiPriority w:val="34"/>
    <w:qFormat/>
    <w:rsid w:val="00D71AEC"/>
    <w:pPr>
      <w:spacing w:before="120" w:line="240" w:lineRule="auto"/>
      <w:ind w:left="720" w:hanging="360"/>
      <w:contextualSpacing/>
    </w:pPr>
    <w:rPr>
      <w:rFonts w:ascii="Calibri" w:eastAsia="Calibri" w:hAnsi="Calibri" w:cs="Times New Roman"/>
      <w:sz w:val="22"/>
      <w:szCs w:val="22"/>
    </w:rPr>
  </w:style>
  <w:style w:type="character" w:customStyle="1" w:styleId="Heading2Char">
    <w:name w:val="Heading 2 Char"/>
    <w:basedOn w:val="DefaultParagraphFont"/>
    <w:link w:val="Heading2"/>
    <w:rsid w:val="00076633"/>
    <w:rPr>
      <w:rFonts w:ascii="Arial" w:hAnsi="Arial" w:cs="Arial"/>
      <w:b/>
      <w:bCs/>
      <w:sz w:val="24"/>
      <w:szCs w:val="24"/>
    </w:rPr>
  </w:style>
  <w:style w:type="character" w:customStyle="1" w:styleId="BodyTextIndentChar">
    <w:name w:val="Body Text Indent Char"/>
    <w:basedOn w:val="DefaultParagraphFont"/>
    <w:link w:val="BodyTextIndent"/>
    <w:rsid w:val="00C70A65"/>
    <w:rPr>
      <w:rFonts w:ascii="Arial" w:hAnsi="Arial" w:cs="Arial"/>
      <w:sz w:val="24"/>
      <w:szCs w:val="24"/>
    </w:rPr>
  </w:style>
  <w:style w:type="paragraph" w:styleId="NormalWeb">
    <w:name w:val="Normal (Web)"/>
    <w:basedOn w:val="Normal"/>
    <w:rsid w:val="00652340"/>
    <w:pPr>
      <w:spacing w:before="100" w:beforeAutospacing="1" w:after="100" w:afterAutospacing="1" w:line="240" w:lineRule="auto"/>
      <w:jc w:val="left"/>
    </w:pPr>
    <w:rPr>
      <w:rFonts w:ascii="Times New Roman" w:hAnsi="Times New Roman" w:cs="Times New Roman"/>
    </w:rPr>
  </w:style>
  <w:style w:type="character" w:customStyle="1" w:styleId="HeaderChar">
    <w:name w:val="Header Char"/>
    <w:basedOn w:val="DefaultParagraphFont"/>
    <w:link w:val="Header"/>
    <w:rsid w:val="00794AA4"/>
    <w:rPr>
      <w:rFonts w:ascii="Arial" w:hAnsi="Arial" w:cs="Arial"/>
      <w:i/>
      <w:iCs/>
      <w:sz w:val="18"/>
      <w:szCs w:val="18"/>
      <w:u w:val="single"/>
      <w:lang w:val="en-US" w:eastAsia="en-US"/>
    </w:rPr>
  </w:style>
  <w:style w:type="character" w:customStyle="1" w:styleId="FooterChar">
    <w:name w:val="Footer Char"/>
    <w:basedOn w:val="DefaultParagraphFont"/>
    <w:link w:val="Footer"/>
    <w:uiPriority w:val="99"/>
    <w:rsid w:val="00794AA4"/>
    <w:rPr>
      <w:rFonts w:ascii="Arial" w:hAnsi="Arial" w:cs="Arial"/>
      <w:sz w:val="18"/>
      <w:szCs w:val="18"/>
      <w:lang w:val="en-US" w:eastAsia="en-US"/>
    </w:rPr>
  </w:style>
  <w:style w:type="character" w:customStyle="1" w:styleId="Heading4Char">
    <w:name w:val="Heading 4 Char"/>
    <w:basedOn w:val="DefaultParagraphFont"/>
    <w:link w:val="Heading4"/>
    <w:rsid w:val="00794AA4"/>
    <w:rPr>
      <w:rFonts w:ascii="Arial" w:hAnsi="Arial" w:cs="Arial"/>
      <w:b/>
      <w:bCs/>
      <w:sz w:val="28"/>
      <w:szCs w:val="28"/>
      <w:lang w:val="en-US" w:eastAsia="en-US"/>
    </w:rPr>
  </w:style>
  <w:style w:type="character" w:customStyle="1" w:styleId="Heading1Char">
    <w:name w:val="Heading 1 Char"/>
    <w:basedOn w:val="DefaultParagraphFont"/>
    <w:link w:val="Heading1"/>
    <w:rsid w:val="00794AA4"/>
    <w:rPr>
      <w:rFonts w:ascii="Arial" w:hAnsi="Arial" w:cs="Arial"/>
      <w:b/>
      <w:bCs/>
      <w:sz w:val="28"/>
      <w:szCs w:val="28"/>
      <w:lang w:val="en-US" w:eastAsia="en-US"/>
    </w:rPr>
  </w:style>
  <w:style w:type="character" w:customStyle="1" w:styleId="BodyTextChar">
    <w:name w:val="Body Text Char"/>
    <w:basedOn w:val="DefaultParagraphFont"/>
    <w:link w:val="BodyText"/>
    <w:rsid w:val="00794AA4"/>
    <w:rPr>
      <w:rFonts w:ascii="Arial" w:hAnsi="Arial" w:cs="Arial"/>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7935"/>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667935"/>
    <w:pPr>
      <w:keepNext/>
      <w:jc w:val="center"/>
      <w:outlineLvl w:val="0"/>
    </w:pPr>
    <w:rPr>
      <w:b/>
      <w:bCs/>
      <w:sz w:val="28"/>
      <w:szCs w:val="28"/>
    </w:rPr>
  </w:style>
  <w:style w:type="paragraph" w:styleId="Heading2">
    <w:name w:val="heading 2"/>
    <w:basedOn w:val="Normal"/>
    <w:next w:val="Normal"/>
    <w:link w:val="Heading2Char"/>
    <w:qFormat/>
    <w:rsid w:val="00667935"/>
    <w:pPr>
      <w:keepNext/>
      <w:outlineLvl w:val="1"/>
    </w:pPr>
    <w:rPr>
      <w:b/>
      <w:bCs/>
    </w:rPr>
  </w:style>
  <w:style w:type="paragraph" w:styleId="Heading3">
    <w:name w:val="heading 3"/>
    <w:basedOn w:val="Normal"/>
    <w:next w:val="Normal"/>
    <w:qFormat/>
    <w:rsid w:val="00667935"/>
    <w:pPr>
      <w:keepNext/>
      <w:numPr>
        <w:numId w:val="1"/>
      </w:numPr>
      <w:ind w:left="426" w:hanging="426"/>
      <w:outlineLvl w:val="2"/>
    </w:pPr>
    <w:rPr>
      <w:b/>
      <w:bCs/>
    </w:rPr>
  </w:style>
  <w:style w:type="paragraph" w:styleId="Heading4">
    <w:name w:val="heading 4"/>
    <w:basedOn w:val="Normal"/>
    <w:next w:val="Normal"/>
    <w:link w:val="Heading4Char"/>
    <w:qFormat/>
    <w:rsid w:val="00667935"/>
    <w:pPr>
      <w:keepNext/>
      <w:spacing w:line="240" w:lineRule="auto"/>
      <w:jc w:val="center"/>
      <w:outlineLvl w:val="3"/>
    </w:pPr>
    <w:rPr>
      <w:b/>
      <w:bCs/>
      <w:sz w:val="28"/>
      <w:szCs w:val="28"/>
    </w:rPr>
  </w:style>
  <w:style w:type="paragraph" w:styleId="Heading5">
    <w:name w:val="heading 5"/>
    <w:basedOn w:val="Normal"/>
    <w:next w:val="Normal"/>
    <w:qFormat/>
    <w:rsid w:val="00667935"/>
    <w:pPr>
      <w:keepNext/>
      <w:ind w:left="709"/>
      <w:outlineLvl w:val="4"/>
    </w:pPr>
    <w:rPr>
      <w:b/>
      <w:bCs/>
    </w:rPr>
  </w:style>
  <w:style w:type="paragraph" w:styleId="Heading6">
    <w:name w:val="heading 6"/>
    <w:basedOn w:val="Normal"/>
    <w:next w:val="Normal"/>
    <w:qFormat/>
    <w:rsid w:val="00667935"/>
    <w:pPr>
      <w:keepNext/>
      <w:jc w:val="center"/>
      <w:outlineLvl w:val="5"/>
    </w:pPr>
    <w:rPr>
      <w:b/>
      <w:bCs/>
    </w:rPr>
  </w:style>
  <w:style w:type="paragraph" w:styleId="Heading7">
    <w:name w:val="heading 7"/>
    <w:basedOn w:val="Normal"/>
    <w:next w:val="Normal"/>
    <w:qFormat/>
    <w:rsid w:val="00667935"/>
    <w:pPr>
      <w:keepNext/>
      <w:ind w:left="360"/>
      <w:jc w:val="center"/>
      <w:outlineLvl w:val="6"/>
    </w:pPr>
    <w:rPr>
      <w:b/>
      <w:bCs/>
    </w:rPr>
  </w:style>
  <w:style w:type="paragraph" w:styleId="Heading8">
    <w:name w:val="heading 8"/>
    <w:basedOn w:val="Normal"/>
    <w:next w:val="Normal"/>
    <w:qFormat/>
    <w:rsid w:val="00667935"/>
    <w:pPr>
      <w:keepNext/>
      <w:spacing w:line="240" w:lineRule="auto"/>
      <w:outlineLvl w:val="7"/>
    </w:pPr>
    <w:rPr>
      <w:b/>
      <w:bCs/>
      <w:u w:val="single"/>
    </w:rPr>
  </w:style>
  <w:style w:type="paragraph" w:styleId="Heading9">
    <w:name w:val="heading 9"/>
    <w:basedOn w:val="Normal"/>
    <w:next w:val="Normal"/>
    <w:qFormat/>
    <w:rsid w:val="00667935"/>
    <w:pPr>
      <w:keepNext/>
      <w:spacing w:line="240" w:lineRule="auto"/>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67935"/>
    <w:pPr>
      <w:ind w:left="1276" w:hanging="567"/>
    </w:pPr>
  </w:style>
  <w:style w:type="paragraph" w:styleId="BodyTextIndent2">
    <w:name w:val="Body Text Indent 2"/>
    <w:basedOn w:val="Normal"/>
    <w:rsid w:val="00667935"/>
    <w:pPr>
      <w:ind w:left="709"/>
    </w:pPr>
  </w:style>
  <w:style w:type="paragraph" w:styleId="BodyTextIndent3">
    <w:name w:val="Body Text Indent 3"/>
    <w:basedOn w:val="Normal"/>
    <w:rsid w:val="00667935"/>
    <w:pPr>
      <w:ind w:left="2340"/>
    </w:pPr>
  </w:style>
  <w:style w:type="paragraph" w:styleId="Footer">
    <w:name w:val="footer"/>
    <w:basedOn w:val="Normal"/>
    <w:link w:val="FooterChar"/>
    <w:uiPriority w:val="99"/>
    <w:rsid w:val="00667935"/>
    <w:pPr>
      <w:pBdr>
        <w:top w:val="thinThickSmallGap" w:sz="12" w:space="1" w:color="auto"/>
      </w:pBdr>
      <w:tabs>
        <w:tab w:val="center" w:pos="4320"/>
        <w:tab w:val="right" w:pos="8640"/>
      </w:tabs>
      <w:spacing w:line="240" w:lineRule="auto"/>
      <w:ind w:right="360"/>
      <w:jc w:val="left"/>
    </w:pPr>
    <w:rPr>
      <w:sz w:val="18"/>
      <w:szCs w:val="18"/>
    </w:rPr>
  </w:style>
  <w:style w:type="character" w:styleId="PageNumber">
    <w:name w:val="page number"/>
    <w:basedOn w:val="DefaultParagraphFont"/>
    <w:rsid w:val="00667935"/>
  </w:style>
  <w:style w:type="paragraph" w:styleId="Header">
    <w:name w:val="header"/>
    <w:basedOn w:val="Normal"/>
    <w:link w:val="HeaderChar"/>
    <w:rsid w:val="00667935"/>
    <w:pPr>
      <w:tabs>
        <w:tab w:val="center" w:pos="4320"/>
        <w:tab w:val="right" w:pos="8640"/>
      </w:tabs>
      <w:spacing w:line="240" w:lineRule="auto"/>
      <w:jc w:val="right"/>
    </w:pPr>
    <w:rPr>
      <w:i/>
      <w:iCs/>
      <w:sz w:val="18"/>
      <w:szCs w:val="18"/>
      <w:u w:val="single"/>
    </w:rPr>
  </w:style>
  <w:style w:type="paragraph" w:styleId="BodyText">
    <w:name w:val="Body Text"/>
    <w:basedOn w:val="Normal"/>
    <w:link w:val="BodyTextChar"/>
    <w:rsid w:val="00667935"/>
    <w:pPr>
      <w:spacing w:line="240" w:lineRule="auto"/>
      <w:jc w:val="left"/>
    </w:pPr>
  </w:style>
  <w:style w:type="paragraph" w:styleId="TOC1">
    <w:name w:val="toc 1"/>
    <w:basedOn w:val="Normal"/>
    <w:next w:val="Normal"/>
    <w:autoRedefine/>
    <w:rsid w:val="00667935"/>
    <w:pPr>
      <w:tabs>
        <w:tab w:val="right" w:leader="underscore" w:pos="9019"/>
      </w:tabs>
      <w:spacing w:before="120" w:line="240" w:lineRule="auto"/>
      <w:jc w:val="left"/>
    </w:pPr>
    <w:rPr>
      <w:b/>
      <w:bCs/>
      <w:i/>
      <w:iCs/>
      <w:noProof/>
    </w:rPr>
  </w:style>
  <w:style w:type="paragraph" w:styleId="TOC2">
    <w:name w:val="toc 2"/>
    <w:basedOn w:val="Normal"/>
    <w:next w:val="Normal"/>
    <w:autoRedefine/>
    <w:uiPriority w:val="39"/>
    <w:rsid w:val="00554E06"/>
    <w:pPr>
      <w:tabs>
        <w:tab w:val="right" w:leader="underscore" w:pos="9019"/>
      </w:tabs>
      <w:ind w:left="1470" w:hanging="1225"/>
      <w:jc w:val="left"/>
    </w:pPr>
    <w:rPr>
      <w:b/>
      <w:bCs/>
      <w:i/>
      <w:iCs/>
      <w:noProof/>
    </w:rPr>
  </w:style>
  <w:style w:type="paragraph" w:styleId="TOC3">
    <w:name w:val="toc 3"/>
    <w:basedOn w:val="Normal"/>
    <w:next w:val="Normal"/>
    <w:autoRedefine/>
    <w:semiHidden/>
    <w:rsid w:val="00667935"/>
    <w:pPr>
      <w:ind w:left="480"/>
      <w:jc w:val="left"/>
    </w:pPr>
    <w:rPr>
      <w:rFonts w:ascii="Times New Roman" w:hAnsi="Times New Roman" w:cs="Times New Roman"/>
    </w:rPr>
  </w:style>
  <w:style w:type="paragraph" w:styleId="TOC4">
    <w:name w:val="toc 4"/>
    <w:basedOn w:val="Normal"/>
    <w:next w:val="Normal"/>
    <w:autoRedefine/>
    <w:semiHidden/>
    <w:rsid w:val="00667935"/>
    <w:pPr>
      <w:ind w:left="720"/>
      <w:jc w:val="left"/>
    </w:pPr>
    <w:rPr>
      <w:rFonts w:ascii="Times New Roman" w:hAnsi="Times New Roman" w:cs="Times New Roman"/>
    </w:rPr>
  </w:style>
  <w:style w:type="paragraph" w:styleId="TOC5">
    <w:name w:val="toc 5"/>
    <w:basedOn w:val="Normal"/>
    <w:next w:val="Normal"/>
    <w:autoRedefine/>
    <w:semiHidden/>
    <w:rsid w:val="00667935"/>
    <w:pPr>
      <w:ind w:left="960"/>
      <w:jc w:val="left"/>
    </w:pPr>
    <w:rPr>
      <w:rFonts w:ascii="Times New Roman" w:hAnsi="Times New Roman" w:cs="Times New Roman"/>
    </w:rPr>
  </w:style>
  <w:style w:type="paragraph" w:styleId="TOC6">
    <w:name w:val="toc 6"/>
    <w:basedOn w:val="Normal"/>
    <w:next w:val="Normal"/>
    <w:autoRedefine/>
    <w:semiHidden/>
    <w:rsid w:val="00667935"/>
    <w:pPr>
      <w:ind w:left="1200"/>
      <w:jc w:val="left"/>
    </w:pPr>
    <w:rPr>
      <w:rFonts w:ascii="Times New Roman" w:hAnsi="Times New Roman" w:cs="Times New Roman"/>
    </w:rPr>
  </w:style>
  <w:style w:type="paragraph" w:styleId="TOC7">
    <w:name w:val="toc 7"/>
    <w:basedOn w:val="Normal"/>
    <w:next w:val="Normal"/>
    <w:autoRedefine/>
    <w:semiHidden/>
    <w:rsid w:val="00667935"/>
    <w:pPr>
      <w:ind w:left="1440"/>
      <w:jc w:val="left"/>
    </w:pPr>
    <w:rPr>
      <w:rFonts w:ascii="Times New Roman" w:hAnsi="Times New Roman" w:cs="Times New Roman"/>
    </w:rPr>
  </w:style>
  <w:style w:type="paragraph" w:styleId="TOC8">
    <w:name w:val="toc 8"/>
    <w:basedOn w:val="Normal"/>
    <w:next w:val="Normal"/>
    <w:autoRedefine/>
    <w:semiHidden/>
    <w:rsid w:val="00667935"/>
    <w:pPr>
      <w:ind w:left="1680"/>
      <w:jc w:val="left"/>
    </w:pPr>
    <w:rPr>
      <w:rFonts w:ascii="Times New Roman" w:hAnsi="Times New Roman" w:cs="Times New Roman"/>
    </w:rPr>
  </w:style>
  <w:style w:type="paragraph" w:styleId="TOC9">
    <w:name w:val="toc 9"/>
    <w:basedOn w:val="Normal"/>
    <w:next w:val="Normal"/>
    <w:autoRedefine/>
    <w:semiHidden/>
    <w:rsid w:val="00667935"/>
    <w:pPr>
      <w:ind w:left="1920"/>
      <w:jc w:val="left"/>
    </w:pPr>
    <w:rPr>
      <w:rFonts w:ascii="Times New Roman" w:hAnsi="Times New Roman" w:cs="Times New Roman"/>
    </w:rPr>
  </w:style>
  <w:style w:type="character" w:styleId="Hyperlink">
    <w:name w:val="Hyperlink"/>
    <w:basedOn w:val="DefaultParagraphFont"/>
    <w:rsid w:val="00667935"/>
    <w:rPr>
      <w:color w:val="0000FF"/>
      <w:u w:val="single"/>
    </w:rPr>
  </w:style>
  <w:style w:type="character" w:styleId="FollowedHyperlink">
    <w:name w:val="FollowedHyperlink"/>
    <w:basedOn w:val="DefaultParagraphFont"/>
    <w:rsid w:val="00667935"/>
    <w:rPr>
      <w:color w:val="800080"/>
      <w:u w:val="single"/>
    </w:rPr>
  </w:style>
  <w:style w:type="paragraph" w:styleId="BodyText2">
    <w:name w:val="Body Text 2"/>
    <w:basedOn w:val="Normal"/>
    <w:rsid w:val="00667935"/>
    <w:pPr>
      <w:spacing w:line="240" w:lineRule="auto"/>
      <w:jc w:val="center"/>
    </w:pPr>
    <w:rPr>
      <w:b/>
      <w:bCs/>
    </w:rPr>
  </w:style>
  <w:style w:type="paragraph" w:styleId="ListParagraph">
    <w:name w:val="List Paragraph"/>
    <w:basedOn w:val="Normal"/>
    <w:uiPriority w:val="34"/>
    <w:qFormat/>
    <w:rsid w:val="00D71AEC"/>
    <w:pPr>
      <w:spacing w:before="120" w:line="240" w:lineRule="auto"/>
      <w:ind w:left="720" w:hanging="360"/>
      <w:contextualSpacing/>
    </w:pPr>
    <w:rPr>
      <w:rFonts w:ascii="Calibri" w:eastAsia="Calibri" w:hAnsi="Calibri" w:cs="Times New Roman"/>
      <w:sz w:val="22"/>
      <w:szCs w:val="22"/>
    </w:rPr>
  </w:style>
  <w:style w:type="character" w:customStyle="1" w:styleId="Heading2Char">
    <w:name w:val="Heading 2 Char"/>
    <w:basedOn w:val="DefaultParagraphFont"/>
    <w:link w:val="Heading2"/>
    <w:rsid w:val="00076633"/>
    <w:rPr>
      <w:rFonts w:ascii="Arial" w:hAnsi="Arial" w:cs="Arial"/>
      <w:b/>
      <w:bCs/>
      <w:sz w:val="24"/>
      <w:szCs w:val="24"/>
    </w:rPr>
  </w:style>
  <w:style w:type="character" w:customStyle="1" w:styleId="BodyTextIndentChar">
    <w:name w:val="Body Text Indent Char"/>
    <w:basedOn w:val="DefaultParagraphFont"/>
    <w:link w:val="BodyTextIndent"/>
    <w:rsid w:val="00C70A65"/>
    <w:rPr>
      <w:rFonts w:ascii="Arial" w:hAnsi="Arial" w:cs="Arial"/>
      <w:sz w:val="24"/>
      <w:szCs w:val="24"/>
    </w:rPr>
  </w:style>
  <w:style w:type="paragraph" w:styleId="NormalWeb">
    <w:name w:val="Normal (Web)"/>
    <w:basedOn w:val="Normal"/>
    <w:rsid w:val="00652340"/>
    <w:pPr>
      <w:spacing w:before="100" w:beforeAutospacing="1" w:after="100" w:afterAutospacing="1" w:line="240" w:lineRule="auto"/>
      <w:jc w:val="left"/>
    </w:pPr>
    <w:rPr>
      <w:rFonts w:ascii="Times New Roman" w:hAnsi="Times New Roman" w:cs="Times New Roman"/>
    </w:rPr>
  </w:style>
  <w:style w:type="character" w:customStyle="1" w:styleId="HeaderChar">
    <w:name w:val="Header Char"/>
    <w:basedOn w:val="DefaultParagraphFont"/>
    <w:link w:val="Header"/>
    <w:rsid w:val="00794AA4"/>
    <w:rPr>
      <w:rFonts w:ascii="Arial" w:hAnsi="Arial" w:cs="Arial"/>
      <w:i/>
      <w:iCs/>
      <w:sz w:val="18"/>
      <w:szCs w:val="18"/>
      <w:u w:val="single"/>
      <w:lang w:val="en-US" w:eastAsia="en-US"/>
    </w:rPr>
  </w:style>
  <w:style w:type="character" w:customStyle="1" w:styleId="FooterChar">
    <w:name w:val="Footer Char"/>
    <w:basedOn w:val="DefaultParagraphFont"/>
    <w:link w:val="Footer"/>
    <w:uiPriority w:val="99"/>
    <w:rsid w:val="00794AA4"/>
    <w:rPr>
      <w:rFonts w:ascii="Arial" w:hAnsi="Arial" w:cs="Arial"/>
      <w:sz w:val="18"/>
      <w:szCs w:val="18"/>
      <w:lang w:val="en-US" w:eastAsia="en-US"/>
    </w:rPr>
  </w:style>
  <w:style w:type="character" w:customStyle="1" w:styleId="Heading4Char">
    <w:name w:val="Heading 4 Char"/>
    <w:basedOn w:val="DefaultParagraphFont"/>
    <w:link w:val="Heading4"/>
    <w:rsid w:val="00794AA4"/>
    <w:rPr>
      <w:rFonts w:ascii="Arial" w:hAnsi="Arial" w:cs="Arial"/>
      <w:b/>
      <w:bCs/>
      <w:sz w:val="28"/>
      <w:szCs w:val="28"/>
      <w:lang w:val="en-US" w:eastAsia="en-US"/>
    </w:rPr>
  </w:style>
  <w:style w:type="character" w:customStyle="1" w:styleId="Heading1Char">
    <w:name w:val="Heading 1 Char"/>
    <w:basedOn w:val="DefaultParagraphFont"/>
    <w:link w:val="Heading1"/>
    <w:rsid w:val="00794AA4"/>
    <w:rPr>
      <w:rFonts w:ascii="Arial" w:hAnsi="Arial" w:cs="Arial"/>
      <w:b/>
      <w:bCs/>
      <w:sz w:val="28"/>
      <w:szCs w:val="28"/>
      <w:lang w:val="en-US" w:eastAsia="en-US"/>
    </w:rPr>
  </w:style>
  <w:style w:type="character" w:customStyle="1" w:styleId="BodyTextChar">
    <w:name w:val="Body Text Char"/>
    <w:basedOn w:val="DefaultParagraphFont"/>
    <w:link w:val="BodyText"/>
    <w:rsid w:val="00794AA4"/>
    <w:rPr>
      <w:rFonts w:ascii="Arial" w:hAnsi="Arial" w:cs="Arial"/>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2A4F1-FD4F-4507-8A69-67FE64851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7647</Words>
  <Characters>43593</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51138</CharactersWithSpaces>
  <SharedDoc>false</SharedDoc>
  <HLinks>
    <vt:vector size="150" baseType="variant">
      <vt:variant>
        <vt:i4>1441841</vt:i4>
      </vt:variant>
      <vt:variant>
        <vt:i4>122</vt:i4>
      </vt:variant>
      <vt:variant>
        <vt:i4>0</vt:i4>
      </vt:variant>
      <vt:variant>
        <vt:i4>5</vt:i4>
      </vt:variant>
      <vt:variant>
        <vt:lpwstr/>
      </vt:variant>
      <vt:variant>
        <vt:lpwstr>_Toc222727331</vt:lpwstr>
      </vt:variant>
      <vt:variant>
        <vt:i4>1441841</vt:i4>
      </vt:variant>
      <vt:variant>
        <vt:i4>119</vt:i4>
      </vt:variant>
      <vt:variant>
        <vt:i4>0</vt:i4>
      </vt:variant>
      <vt:variant>
        <vt:i4>5</vt:i4>
      </vt:variant>
      <vt:variant>
        <vt:lpwstr/>
      </vt:variant>
      <vt:variant>
        <vt:lpwstr>_Toc222727330</vt:lpwstr>
      </vt:variant>
      <vt:variant>
        <vt:i4>1507377</vt:i4>
      </vt:variant>
      <vt:variant>
        <vt:i4>113</vt:i4>
      </vt:variant>
      <vt:variant>
        <vt:i4>0</vt:i4>
      </vt:variant>
      <vt:variant>
        <vt:i4>5</vt:i4>
      </vt:variant>
      <vt:variant>
        <vt:lpwstr/>
      </vt:variant>
      <vt:variant>
        <vt:lpwstr>_Toc222727329</vt:lpwstr>
      </vt:variant>
      <vt:variant>
        <vt:i4>1507377</vt:i4>
      </vt:variant>
      <vt:variant>
        <vt:i4>107</vt:i4>
      </vt:variant>
      <vt:variant>
        <vt:i4>0</vt:i4>
      </vt:variant>
      <vt:variant>
        <vt:i4>5</vt:i4>
      </vt:variant>
      <vt:variant>
        <vt:lpwstr/>
      </vt:variant>
      <vt:variant>
        <vt:lpwstr>_Toc222727328</vt:lpwstr>
      </vt:variant>
      <vt:variant>
        <vt:i4>1507377</vt:i4>
      </vt:variant>
      <vt:variant>
        <vt:i4>101</vt:i4>
      </vt:variant>
      <vt:variant>
        <vt:i4>0</vt:i4>
      </vt:variant>
      <vt:variant>
        <vt:i4>5</vt:i4>
      </vt:variant>
      <vt:variant>
        <vt:lpwstr/>
      </vt:variant>
      <vt:variant>
        <vt:lpwstr>_Toc222727327</vt:lpwstr>
      </vt:variant>
      <vt:variant>
        <vt:i4>1507377</vt:i4>
      </vt:variant>
      <vt:variant>
        <vt:i4>95</vt:i4>
      </vt:variant>
      <vt:variant>
        <vt:i4>0</vt:i4>
      </vt:variant>
      <vt:variant>
        <vt:i4>5</vt:i4>
      </vt:variant>
      <vt:variant>
        <vt:lpwstr/>
      </vt:variant>
      <vt:variant>
        <vt:lpwstr>_Toc222727326</vt:lpwstr>
      </vt:variant>
      <vt:variant>
        <vt:i4>1507377</vt:i4>
      </vt:variant>
      <vt:variant>
        <vt:i4>89</vt:i4>
      </vt:variant>
      <vt:variant>
        <vt:i4>0</vt:i4>
      </vt:variant>
      <vt:variant>
        <vt:i4>5</vt:i4>
      </vt:variant>
      <vt:variant>
        <vt:lpwstr/>
      </vt:variant>
      <vt:variant>
        <vt:lpwstr>_Toc222727325</vt:lpwstr>
      </vt:variant>
      <vt:variant>
        <vt:i4>1507377</vt:i4>
      </vt:variant>
      <vt:variant>
        <vt:i4>83</vt:i4>
      </vt:variant>
      <vt:variant>
        <vt:i4>0</vt:i4>
      </vt:variant>
      <vt:variant>
        <vt:i4>5</vt:i4>
      </vt:variant>
      <vt:variant>
        <vt:lpwstr/>
      </vt:variant>
      <vt:variant>
        <vt:lpwstr>_Toc222727324</vt:lpwstr>
      </vt:variant>
      <vt:variant>
        <vt:i4>1507377</vt:i4>
      </vt:variant>
      <vt:variant>
        <vt:i4>77</vt:i4>
      </vt:variant>
      <vt:variant>
        <vt:i4>0</vt:i4>
      </vt:variant>
      <vt:variant>
        <vt:i4>5</vt:i4>
      </vt:variant>
      <vt:variant>
        <vt:lpwstr/>
      </vt:variant>
      <vt:variant>
        <vt:lpwstr>_Toc222727323</vt:lpwstr>
      </vt:variant>
      <vt:variant>
        <vt:i4>1507377</vt:i4>
      </vt:variant>
      <vt:variant>
        <vt:i4>71</vt:i4>
      </vt:variant>
      <vt:variant>
        <vt:i4>0</vt:i4>
      </vt:variant>
      <vt:variant>
        <vt:i4>5</vt:i4>
      </vt:variant>
      <vt:variant>
        <vt:lpwstr/>
      </vt:variant>
      <vt:variant>
        <vt:lpwstr>_Toc222727322</vt:lpwstr>
      </vt:variant>
      <vt:variant>
        <vt:i4>1507377</vt:i4>
      </vt:variant>
      <vt:variant>
        <vt:i4>68</vt:i4>
      </vt:variant>
      <vt:variant>
        <vt:i4>0</vt:i4>
      </vt:variant>
      <vt:variant>
        <vt:i4>5</vt:i4>
      </vt:variant>
      <vt:variant>
        <vt:lpwstr/>
      </vt:variant>
      <vt:variant>
        <vt:lpwstr>_Toc222727321</vt:lpwstr>
      </vt:variant>
      <vt:variant>
        <vt:i4>1507377</vt:i4>
      </vt:variant>
      <vt:variant>
        <vt:i4>65</vt:i4>
      </vt:variant>
      <vt:variant>
        <vt:i4>0</vt:i4>
      </vt:variant>
      <vt:variant>
        <vt:i4>5</vt:i4>
      </vt:variant>
      <vt:variant>
        <vt:lpwstr/>
      </vt:variant>
      <vt:variant>
        <vt:lpwstr>_Toc222727320</vt:lpwstr>
      </vt:variant>
      <vt:variant>
        <vt:i4>1310769</vt:i4>
      </vt:variant>
      <vt:variant>
        <vt:i4>62</vt:i4>
      </vt:variant>
      <vt:variant>
        <vt:i4>0</vt:i4>
      </vt:variant>
      <vt:variant>
        <vt:i4>5</vt:i4>
      </vt:variant>
      <vt:variant>
        <vt:lpwstr/>
      </vt:variant>
      <vt:variant>
        <vt:lpwstr>_Toc222727319</vt:lpwstr>
      </vt:variant>
      <vt:variant>
        <vt:i4>1310769</vt:i4>
      </vt:variant>
      <vt:variant>
        <vt:i4>59</vt:i4>
      </vt:variant>
      <vt:variant>
        <vt:i4>0</vt:i4>
      </vt:variant>
      <vt:variant>
        <vt:i4>5</vt:i4>
      </vt:variant>
      <vt:variant>
        <vt:lpwstr/>
      </vt:variant>
      <vt:variant>
        <vt:lpwstr>_Toc222727318</vt:lpwstr>
      </vt:variant>
      <vt:variant>
        <vt:i4>1310769</vt:i4>
      </vt:variant>
      <vt:variant>
        <vt:i4>56</vt:i4>
      </vt:variant>
      <vt:variant>
        <vt:i4>0</vt:i4>
      </vt:variant>
      <vt:variant>
        <vt:i4>5</vt:i4>
      </vt:variant>
      <vt:variant>
        <vt:lpwstr/>
      </vt:variant>
      <vt:variant>
        <vt:lpwstr>_Toc222727317</vt:lpwstr>
      </vt:variant>
      <vt:variant>
        <vt:i4>1310769</vt:i4>
      </vt:variant>
      <vt:variant>
        <vt:i4>53</vt:i4>
      </vt:variant>
      <vt:variant>
        <vt:i4>0</vt:i4>
      </vt:variant>
      <vt:variant>
        <vt:i4>5</vt:i4>
      </vt:variant>
      <vt:variant>
        <vt:lpwstr/>
      </vt:variant>
      <vt:variant>
        <vt:lpwstr>_Toc222727316</vt:lpwstr>
      </vt:variant>
      <vt:variant>
        <vt:i4>1310769</vt:i4>
      </vt:variant>
      <vt:variant>
        <vt:i4>47</vt:i4>
      </vt:variant>
      <vt:variant>
        <vt:i4>0</vt:i4>
      </vt:variant>
      <vt:variant>
        <vt:i4>5</vt:i4>
      </vt:variant>
      <vt:variant>
        <vt:lpwstr/>
      </vt:variant>
      <vt:variant>
        <vt:lpwstr>_Toc222727315</vt:lpwstr>
      </vt:variant>
      <vt:variant>
        <vt:i4>1310769</vt:i4>
      </vt:variant>
      <vt:variant>
        <vt:i4>44</vt:i4>
      </vt:variant>
      <vt:variant>
        <vt:i4>0</vt:i4>
      </vt:variant>
      <vt:variant>
        <vt:i4>5</vt:i4>
      </vt:variant>
      <vt:variant>
        <vt:lpwstr/>
      </vt:variant>
      <vt:variant>
        <vt:lpwstr>_Toc222727314</vt:lpwstr>
      </vt:variant>
      <vt:variant>
        <vt:i4>1310769</vt:i4>
      </vt:variant>
      <vt:variant>
        <vt:i4>38</vt:i4>
      </vt:variant>
      <vt:variant>
        <vt:i4>0</vt:i4>
      </vt:variant>
      <vt:variant>
        <vt:i4>5</vt:i4>
      </vt:variant>
      <vt:variant>
        <vt:lpwstr/>
      </vt:variant>
      <vt:variant>
        <vt:lpwstr>_Toc222727313</vt:lpwstr>
      </vt:variant>
      <vt:variant>
        <vt:i4>1310769</vt:i4>
      </vt:variant>
      <vt:variant>
        <vt:i4>32</vt:i4>
      </vt:variant>
      <vt:variant>
        <vt:i4>0</vt:i4>
      </vt:variant>
      <vt:variant>
        <vt:i4>5</vt:i4>
      </vt:variant>
      <vt:variant>
        <vt:lpwstr/>
      </vt:variant>
      <vt:variant>
        <vt:lpwstr>_Toc222727312</vt:lpwstr>
      </vt:variant>
      <vt:variant>
        <vt:i4>1310769</vt:i4>
      </vt:variant>
      <vt:variant>
        <vt:i4>26</vt:i4>
      </vt:variant>
      <vt:variant>
        <vt:i4>0</vt:i4>
      </vt:variant>
      <vt:variant>
        <vt:i4>5</vt:i4>
      </vt:variant>
      <vt:variant>
        <vt:lpwstr/>
      </vt:variant>
      <vt:variant>
        <vt:lpwstr>_Toc222727311</vt:lpwstr>
      </vt:variant>
      <vt:variant>
        <vt:i4>1310769</vt:i4>
      </vt:variant>
      <vt:variant>
        <vt:i4>20</vt:i4>
      </vt:variant>
      <vt:variant>
        <vt:i4>0</vt:i4>
      </vt:variant>
      <vt:variant>
        <vt:i4>5</vt:i4>
      </vt:variant>
      <vt:variant>
        <vt:lpwstr/>
      </vt:variant>
      <vt:variant>
        <vt:lpwstr>_Toc222727310</vt:lpwstr>
      </vt:variant>
      <vt:variant>
        <vt:i4>1376305</vt:i4>
      </vt:variant>
      <vt:variant>
        <vt:i4>14</vt:i4>
      </vt:variant>
      <vt:variant>
        <vt:i4>0</vt:i4>
      </vt:variant>
      <vt:variant>
        <vt:i4>5</vt:i4>
      </vt:variant>
      <vt:variant>
        <vt:lpwstr/>
      </vt:variant>
      <vt:variant>
        <vt:lpwstr>_Toc222727309</vt:lpwstr>
      </vt:variant>
      <vt:variant>
        <vt:i4>1376305</vt:i4>
      </vt:variant>
      <vt:variant>
        <vt:i4>8</vt:i4>
      </vt:variant>
      <vt:variant>
        <vt:i4>0</vt:i4>
      </vt:variant>
      <vt:variant>
        <vt:i4>5</vt:i4>
      </vt:variant>
      <vt:variant>
        <vt:lpwstr/>
      </vt:variant>
      <vt:variant>
        <vt:lpwstr>_Toc222727308</vt:lpwstr>
      </vt:variant>
      <vt:variant>
        <vt:i4>1376305</vt:i4>
      </vt:variant>
      <vt:variant>
        <vt:i4>2</vt:i4>
      </vt:variant>
      <vt:variant>
        <vt:i4>0</vt:i4>
      </vt:variant>
      <vt:variant>
        <vt:i4>5</vt:i4>
      </vt:variant>
      <vt:variant>
        <vt:lpwstr/>
      </vt:variant>
      <vt:variant>
        <vt:lpwstr>_Toc222727307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USER</cp:lastModifiedBy>
  <cp:revision>2</cp:revision>
  <cp:lastPrinted>2013-01-31T04:58:00Z</cp:lastPrinted>
  <dcterms:created xsi:type="dcterms:W3CDTF">2013-12-11T04:14:00Z</dcterms:created>
  <dcterms:modified xsi:type="dcterms:W3CDTF">2013-12-11T04:14:00Z</dcterms:modified>
</cp:coreProperties>
</file>